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DDE" w:rsidRPr="00A243C4" w:rsidRDefault="008E2DDE" w:rsidP="0016331E">
      <w:pPr>
        <w:spacing w:line="276" w:lineRule="auto"/>
        <w:ind w:left="5245" w:firstLine="0"/>
        <w:rPr>
          <w:b/>
          <w:sz w:val="26"/>
          <w:szCs w:val="26"/>
        </w:rPr>
      </w:pPr>
      <w:r w:rsidRPr="00A243C4">
        <w:rPr>
          <w:b/>
          <w:sz w:val="26"/>
          <w:szCs w:val="26"/>
        </w:rPr>
        <w:t>Утверждаю:</w:t>
      </w:r>
    </w:p>
    <w:p w:rsidR="008E2DDE" w:rsidRDefault="008E2DDE" w:rsidP="0016331E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Pr="005A4FAA">
        <w:rPr>
          <w:sz w:val="26"/>
          <w:szCs w:val="26"/>
        </w:rPr>
        <w:t>аместитель директора</w:t>
      </w:r>
      <w:r>
        <w:rPr>
          <w:sz w:val="26"/>
          <w:szCs w:val="26"/>
        </w:rPr>
        <w:t xml:space="preserve"> –</w:t>
      </w:r>
    </w:p>
    <w:p w:rsidR="008E2DDE" w:rsidRPr="005A4FAA" w:rsidRDefault="008E2DDE" w:rsidP="0016331E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  <w:r w:rsidRPr="005A4FAA">
        <w:rPr>
          <w:sz w:val="26"/>
          <w:szCs w:val="26"/>
        </w:rPr>
        <w:t xml:space="preserve"> </w:t>
      </w:r>
    </w:p>
    <w:p w:rsidR="008E2DDE" w:rsidRPr="005A4FAA" w:rsidRDefault="008E2DDE" w:rsidP="0016331E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ПАО</w:t>
      </w:r>
      <w:r w:rsidRPr="005A4FAA">
        <w:rPr>
          <w:sz w:val="26"/>
          <w:szCs w:val="26"/>
        </w:rPr>
        <w:t xml:space="preserve"> «МРСК Центра»</w:t>
      </w:r>
      <w:r>
        <w:rPr>
          <w:sz w:val="26"/>
          <w:szCs w:val="26"/>
        </w:rPr>
        <w:t xml:space="preserve"> - «Белгородэнерго»</w:t>
      </w:r>
      <w:r w:rsidRPr="005A4FAA">
        <w:rPr>
          <w:sz w:val="26"/>
          <w:szCs w:val="26"/>
        </w:rPr>
        <w:t xml:space="preserve"> </w:t>
      </w:r>
    </w:p>
    <w:p w:rsidR="008E2DDE" w:rsidRPr="006D1563" w:rsidRDefault="008E2DDE" w:rsidP="0016331E">
      <w:pPr>
        <w:ind w:left="5245" w:firstLine="0"/>
        <w:rPr>
          <w:sz w:val="26"/>
          <w:szCs w:val="26"/>
        </w:rPr>
      </w:pPr>
    </w:p>
    <w:p w:rsidR="008E2DDE" w:rsidRDefault="008E2DDE" w:rsidP="0016331E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Pr="006D1563">
        <w:rPr>
          <w:sz w:val="26"/>
          <w:szCs w:val="26"/>
        </w:rPr>
        <w:t xml:space="preserve"> / </w:t>
      </w:r>
      <w:r>
        <w:rPr>
          <w:b/>
          <w:sz w:val="26"/>
          <w:szCs w:val="26"/>
        </w:rPr>
        <w:t>С</w:t>
      </w:r>
      <w:r w:rsidRPr="00A243C4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А</w:t>
      </w:r>
      <w:r w:rsidRPr="00A243C4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Решетников</w:t>
      </w:r>
      <w:r w:rsidRPr="006D1563">
        <w:rPr>
          <w:sz w:val="26"/>
          <w:szCs w:val="26"/>
        </w:rPr>
        <w:t xml:space="preserve"> </w:t>
      </w:r>
    </w:p>
    <w:p w:rsidR="00F05FC2" w:rsidRPr="008E2DDE" w:rsidRDefault="008E2DDE" w:rsidP="0016331E">
      <w:pPr>
        <w:pStyle w:val="2"/>
        <w:numPr>
          <w:ilvl w:val="0"/>
          <w:numId w:val="0"/>
        </w:numPr>
        <w:spacing w:after="120"/>
        <w:ind w:left="5245"/>
        <w:jc w:val="both"/>
        <w:rPr>
          <w:color w:val="FF0000"/>
        </w:rPr>
      </w:pPr>
      <w:r>
        <w:rPr>
          <w:sz w:val="26"/>
          <w:szCs w:val="26"/>
        </w:rPr>
        <w:t>« ____ » ________________ 201</w:t>
      </w:r>
      <w:r w:rsidR="003A6829">
        <w:rPr>
          <w:sz w:val="26"/>
          <w:szCs w:val="26"/>
        </w:rPr>
        <w:t>9</w:t>
      </w:r>
      <w:r w:rsidRPr="006D1563">
        <w:rPr>
          <w:sz w:val="26"/>
          <w:szCs w:val="26"/>
        </w:rPr>
        <w:t xml:space="preserve"> г.</w:t>
      </w:r>
    </w:p>
    <w:p w:rsidR="00E5350B" w:rsidRPr="00686A19" w:rsidRDefault="00E5350B" w:rsidP="00E5350B">
      <w:pPr>
        <w:rPr>
          <w:color w:val="FF0000"/>
        </w:rPr>
      </w:pPr>
    </w:p>
    <w:p w:rsidR="009606A1" w:rsidRPr="00686A19" w:rsidRDefault="009606A1" w:rsidP="00E5350B">
      <w:pPr>
        <w:rPr>
          <w:color w:val="FF0000"/>
        </w:rPr>
      </w:pPr>
    </w:p>
    <w:p w:rsidR="009606A1" w:rsidRPr="00686A19" w:rsidRDefault="009606A1" w:rsidP="00E5350B">
      <w:pPr>
        <w:rPr>
          <w:color w:val="FF0000"/>
        </w:rPr>
      </w:pPr>
    </w:p>
    <w:p w:rsidR="004F6968" w:rsidRPr="008E2DDE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8E2DDE">
        <w:rPr>
          <w:szCs w:val="28"/>
        </w:rPr>
        <w:t>ТЕХНИЧЕСКОЕ ЗАДАНИЕ</w:t>
      </w:r>
    </w:p>
    <w:p w:rsidR="005776A3" w:rsidRPr="00F52EC3" w:rsidRDefault="005776A3" w:rsidP="005776A3">
      <w:pPr>
        <w:ind w:firstLine="0"/>
        <w:jc w:val="center"/>
        <w:rPr>
          <w:b/>
          <w:sz w:val="26"/>
          <w:szCs w:val="26"/>
        </w:rPr>
      </w:pPr>
      <w:r w:rsidRPr="0027013C">
        <w:rPr>
          <w:b/>
          <w:sz w:val="26"/>
          <w:szCs w:val="26"/>
        </w:rPr>
        <w:t xml:space="preserve">на поставку </w:t>
      </w:r>
      <w:r w:rsidR="006A248D">
        <w:rPr>
          <w:b/>
          <w:sz w:val="26"/>
          <w:szCs w:val="26"/>
        </w:rPr>
        <w:t>печатной продукции</w:t>
      </w:r>
      <w:r w:rsidRPr="0027013C">
        <w:rPr>
          <w:b/>
          <w:sz w:val="26"/>
          <w:szCs w:val="26"/>
        </w:rPr>
        <w:t xml:space="preserve">.  Лот № </w:t>
      </w:r>
      <w:r w:rsidRPr="0027013C">
        <w:rPr>
          <w:b/>
          <w:sz w:val="26"/>
          <w:szCs w:val="26"/>
          <w:u w:val="single"/>
        </w:rPr>
        <w:t>401</w:t>
      </w:r>
      <w:r w:rsidR="00F52EC3">
        <w:rPr>
          <w:b/>
          <w:sz w:val="26"/>
          <w:szCs w:val="26"/>
          <w:u w:val="single"/>
          <w:lang w:val="en-US"/>
        </w:rPr>
        <w:t>G</w:t>
      </w:r>
    </w:p>
    <w:p w:rsidR="00612811" w:rsidRPr="0027013C" w:rsidRDefault="00612811" w:rsidP="0016331E">
      <w:pPr>
        <w:ind w:firstLine="0"/>
        <w:rPr>
          <w:color w:val="FF0000"/>
          <w:sz w:val="24"/>
          <w:szCs w:val="24"/>
        </w:rPr>
      </w:pPr>
    </w:p>
    <w:p w:rsidR="00612811" w:rsidRPr="0027013C" w:rsidRDefault="00612811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7013C">
        <w:rPr>
          <w:b/>
          <w:bCs/>
          <w:sz w:val="26"/>
          <w:szCs w:val="26"/>
        </w:rPr>
        <w:t>Общая часть.</w:t>
      </w:r>
    </w:p>
    <w:p w:rsidR="00BF2908" w:rsidRPr="0027013C" w:rsidRDefault="00BF2908" w:rsidP="00BF290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F52EC3" w:rsidRDefault="008E2DDE" w:rsidP="00073219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F52EC3">
        <w:rPr>
          <w:sz w:val="24"/>
          <w:szCs w:val="24"/>
        </w:rPr>
        <w:t>ПАО</w:t>
      </w:r>
      <w:r w:rsidR="00612811" w:rsidRPr="00F52EC3">
        <w:rPr>
          <w:sz w:val="24"/>
          <w:szCs w:val="24"/>
        </w:rPr>
        <w:t xml:space="preserve"> «МРСК Центра» </w:t>
      </w:r>
      <w:r w:rsidR="009D19F6" w:rsidRPr="00F52EC3">
        <w:rPr>
          <w:sz w:val="24"/>
          <w:szCs w:val="24"/>
        </w:rPr>
        <w:t xml:space="preserve">производит закупку </w:t>
      </w:r>
      <w:r w:rsidR="006A248D">
        <w:rPr>
          <w:sz w:val="24"/>
          <w:szCs w:val="24"/>
        </w:rPr>
        <w:t>печатной продукции</w:t>
      </w:r>
      <w:r w:rsidR="0027013C" w:rsidRPr="00F52EC3">
        <w:rPr>
          <w:sz w:val="24"/>
          <w:szCs w:val="24"/>
        </w:rPr>
        <w:t xml:space="preserve"> </w:t>
      </w:r>
      <w:r w:rsidR="009D19F6" w:rsidRPr="00F52EC3">
        <w:rPr>
          <w:sz w:val="24"/>
          <w:szCs w:val="24"/>
        </w:rPr>
        <w:t xml:space="preserve">для </w:t>
      </w:r>
      <w:r w:rsidR="00232E4A" w:rsidRPr="00F52EC3">
        <w:rPr>
          <w:sz w:val="24"/>
          <w:szCs w:val="24"/>
        </w:rPr>
        <w:t>ремонтно-эксплуатационного обслуживания</w:t>
      </w:r>
      <w:r w:rsidR="002E3087" w:rsidRPr="00F52EC3">
        <w:rPr>
          <w:sz w:val="24"/>
          <w:szCs w:val="24"/>
        </w:rPr>
        <w:t xml:space="preserve"> электросетевого оборудования</w:t>
      </w:r>
      <w:r w:rsidR="005464B6" w:rsidRPr="00F52EC3">
        <w:rPr>
          <w:sz w:val="24"/>
          <w:szCs w:val="24"/>
        </w:rPr>
        <w:t>.</w:t>
      </w:r>
      <w:r w:rsidR="00612811" w:rsidRPr="00F52EC3">
        <w:rPr>
          <w:sz w:val="24"/>
          <w:szCs w:val="24"/>
        </w:rPr>
        <w:t xml:space="preserve"> </w:t>
      </w:r>
    </w:p>
    <w:p w:rsidR="00534713" w:rsidRPr="00F52EC3" w:rsidRDefault="008E2DDE" w:rsidP="00073219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F52EC3">
        <w:rPr>
          <w:sz w:val="24"/>
          <w:szCs w:val="24"/>
        </w:rPr>
        <w:t>Закупка производится на основании плана закупки ПАО «МРСК Центра» на 201</w:t>
      </w:r>
      <w:r w:rsidR="00CB4903" w:rsidRPr="00CB4903">
        <w:rPr>
          <w:sz w:val="24"/>
          <w:szCs w:val="24"/>
        </w:rPr>
        <w:t>9</w:t>
      </w:r>
      <w:r w:rsidRPr="00F52EC3">
        <w:rPr>
          <w:sz w:val="24"/>
          <w:szCs w:val="24"/>
        </w:rPr>
        <w:t xml:space="preserve"> год.</w:t>
      </w:r>
    </w:p>
    <w:p w:rsidR="00163418" w:rsidRPr="00F52EC3" w:rsidRDefault="00163418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F52EC3" w:rsidRDefault="00612811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52EC3">
        <w:rPr>
          <w:b/>
          <w:bCs/>
          <w:sz w:val="26"/>
          <w:szCs w:val="26"/>
        </w:rPr>
        <w:t>Предмет конкурса.</w:t>
      </w:r>
    </w:p>
    <w:p w:rsidR="00BF2908" w:rsidRPr="00F52EC3" w:rsidRDefault="00BF2908" w:rsidP="00BF290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265EA0" w:rsidRPr="00F52EC3" w:rsidRDefault="00612811" w:rsidP="000D2578">
      <w:pPr>
        <w:spacing w:line="276" w:lineRule="auto"/>
        <w:ind w:firstLine="709"/>
        <w:rPr>
          <w:sz w:val="24"/>
          <w:szCs w:val="24"/>
        </w:rPr>
      </w:pPr>
      <w:r w:rsidRPr="00F52EC3">
        <w:rPr>
          <w:sz w:val="24"/>
          <w:szCs w:val="24"/>
        </w:rPr>
        <w:t xml:space="preserve">Поставщик обеспечивает поставку </w:t>
      </w:r>
      <w:r w:rsidR="006A248D">
        <w:rPr>
          <w:sz w:val="24"/>
          <w:szCs w:val="24"/>
        </w:rPr>
        <w:t>печатной продукции</w:t>
      </w:r>
      <w:r w:rsidR="001B6EC8" w:rsidRPr="00F52EC3">
        <w:rPr>
          <w:sz w:val="24"/>
          <w:szCs w:val="24"/>
        </w:rPr>
        <w:t xml:space="preserve"> на склад</w:t>
      </w:r>
      <w:r w:rsidRPr="00F52EC3">
        <w:rPr>
          <w:sz w:val="24"/>
          <w:szCs w:val="24"/>
        </w:rPr>
        <w:t xml:space="preserve"> получател</w:t>
      </w:r>
      <w:r w:rsidR="0057236D" w:rsidRPr="00F52EC3">
        <w:rPr>
          <w:sz w:val="24"/>
          <w:szCs w:val="24"/>
        </w:rPr>
        <w:t>я</w:t>
      </w:r>
      <w:r w:rsidRPr="00F52EC3">
        <w:rPr>
          <w:sz w:val="24"/>
          <w:szCs w:val="24"/>
        </w:rPr>
        <w:t xml:space="preserve"> – филиал</w:t>
      </w:r>
      <w:r w:rsidR="0057236D" w:rsidRPr="00F52EC3">
        <w:rPr>
          <w:sz w:val="24"/>
          <w:szCs w:val="24"/>
        </w:rPr>
        <w:t>а</w:t>
      </w:r>
      <w:r w:rsidRPr="00F52EC3">
        <w:rPr>
          <w:sz w:val="24"/>
          <w:szCs w:val="24"/>
        </w:rPr>
        <w:t xml:space="preserve"> </w:t>
      </w:r>
      <w:r w:rsidR="008E2DDE" w:rsidRPr="00F52EC3">
        <w:rPr>
          <w:sz w:val="24"/>
          <w:szCs w:val="24"/>
        </w:rPr>
        <w:t>ПАО</w:t>
      </w:r>
      <w:r w:rsidRPr="00F52EC3">
        <w:rPr>
          <w:sz w:val="24"/>
          <w:szCs w:val="24"/>
        </w:rPr>
        <w:t xml:space="preserve"> «МРСК Центра»</w:t>
      </w:r>
      <w:r w:rsidR="001B6EC8" w:rsidRPr="00F52EC3">
        <w:rPr>
          <w:sz w:val="24"/>
          <w:szCs w:val="24"/>
        </w:rPr>
        <w:t xml:space="preserve"> </w:t>
      </w:r>
      <w:r w:rsidR="00326D05" w:rsidRPr="00F52EC3">
        <w:rPr>
          <w:sz w:val="24"/>
          <w:szCs w:val="24"/>
        </w:rPr>
        <w:t>-</w:t>
      </w:r>
      <w:r w:rsidR="001B6EC8" w:rsidRPr="00F52EC3">
        <w:rPr>
          <w:sz w:val="24"/>
          <w:szCs w:val="24"/>
        </w:rPr>
        <w:t xml:space="preserve"> </w:t>
      </w:r>
      <w:r w:rsidR="00326D05" w:rsidRPr="00F52EC3">
        <w:rPr>
          <w:sz w:val="24"/>
          <w:szCs w:val="24"/>
        </w:rPr>
        <w:t>«Белгородэнерго»</w:t>
      </w:r>
      <w:r w:rsidR="0070536D" w:rsidRPr="00F52EC3">
        <w:rPr>
          <w:sz w:val="24"/>
          <w:szCs w:val="24"/>
        </w:rPr>
        <w:t>.</w:t>
      </w:r>
      <w:r w:rsidR="001B6EC8" w:rsidRPr="00F52EC3">
        <w:rPr>
          <w:sz w:val="24"/>
          <w:szCs w:val="24"/>
        </w:rPr>
        <w:t xml:space="preserve"> </w:t>
      </w:r>
      <w:r w:rsidR="0070536D" w:rsidRPr="00F52EC3">
        <w:rPr>
          <w:sz w:val="24"/>
          <w:szCs w:val="24"/>
        </w:rPr>
        <w:t>Объем поставки, технические,</w:t>
      </w:r>
      <w:r w:rsidR="00E50E1A" w:rsidRPr="00F52EC3">
        <w:rPr>
          <w:sz w:val="24"/>
          <w:szCs w:val="24"/>
        </w:rPr>
        <w:t xml:space="preserve"> а также иные требования к закупаемой продукции устанавливаются настоящим техническим заданием.</w:t>
      </w:r>
    </w:p>
    <w:p w:rsidR="00F90FB2" w:rsidRPr="00F52EC3" w:rsidRDefault="00E50E1A" w:rsidP="00B8666D">
      <w:pPr>
        <w:spacing w:line="276" w:lineRule="auto"/>
        <w:ind w:firstLine="709"/>
        <w:rPr>
          <w:sz w:val="24"/>
          <w:szCs w:val="24"/>
        </w:rPr>
      </w:pPr>
      <w:r w:rsidRPr="00F52EC3">
        <w:rPr>
          <w:sz w:val="24"/>
          <w:szCs w:val="24"/>
        </w:rPr>
        <w:t>Доставка продукции осуществляется за счет Поставщика (стоимость входит в цену предложения) на склад филиала, расположенный:</w:t>
      </w:r>
    </w:p>
    <w:tbl>
      <w:tblPr>
        <w:tblStyle w:val="ac"/>
        <w:tblW w:w="10333" w:type="dxa"/>
        <w:tblInd w:w="108" w:type="dxa"/>
        <w:tblLook w:val="04A0" w:firstRow="1" w:lastRow="0" w:firstColumn="1" w:lastColumn="0" w:noHBand="0" w:noVBand="1"/>
      </w:tblPr>
      <w:tblGrid>
        <w:gridCol w:w="564"/>
        <w:gridCol w:w="4150"/>
        <w:gridCol w:w="1372"/>
        <w:gridCol w:w="2819"/>
        <w:gridCol w:w="1428"/>
      </w:tblGrid>
      <w:tr w:rsidR="00F52EC3" w:rsidRPr="00F52EC3" w:rsidTr="00D42309">
        <w:trPr>
          <w:tblHeader/>
        </w:trPr>
        <w:tc>
          <w:tcPr>
            <w:tcW w:w="567" w:type="dxa"/>
          </w:tcPr>
          <w:p w:rsidR="00D42309" w:rsidRPr="00F52EC3" w:rsidRDefault="00D42309" w:rsidP="00975059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F52EC3">
              <w:rPr>
                <w:sz w:val="22"/>
                <w:szCs w:val="22"/>
              </w:rPr>
              <w:t>№ п/п</w:t>
            </w:r>
          </w:p>
        </w:tc>
        <w:tc>
          <w:tcPr>
            <w:tcW w:w="4247" w:type="dxa"/>
            <w:vAlign w:val="center"/>
          </w:tcPr>
          <w:p w:rsidR="00D42309" w:rsidRPr="00F52EC3" w:rsidRDefault="00D42309" w:rsidP="00975059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F52EC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372" w:type="dxa"/>
            <w:vAlign w:val="center"/>
          </w:tcPr>
          <w:p w:rsidR="00D42309" w:rsidRPr="00F52EC3" w:rsidRDefault="0027013C" w:rsidP="00F42F57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F52EC3">
              <w:rPr>
                <w:sz w:val="22"/>
                <w:szCs w:val="22"/>
              </w:rPr>
              <w:t xml:space="preserve">Количество, </w:t>
            </w:r>
            <w:r w:rsidR="00F42F57">
              <w:rPr>
                <w:sz w:val="22"/>
                <w:szCs w:val="22"/>
              </w:rPr>
              <w:t>шт</w:t>
            </w:r>
            <w:r w:rsidR="00D42309" w:rsidRPr="00F52EC3">
              <w:rPr>
                <w:sz w:val="22"/>
                <w:szCs w:val="22"/>
              </w:rPr>
              <w:t>.</w:t>
            </w:r>
          </w:p>
        </w:tc>
        <w:tc>
          <w:tcPr>
            <w:tcW w:w="2886" w:type="dxa"/>
            <w:vAlign w:val="center"/>
          </w:tcPr>
          <w:p w:rsidR="00D42309" w:rsidRPr="00F52EC3" w:rsidRDefault="00D42309" w:rsidP="00975059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F52EC3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261" w:type="dxa"/>
            <w:vAlign w:val="center"/>
          </w:tcPr>
          <w:p w:rsidR="00D42309" w:rsidRPr="00F52EC3" w:rsidRDefault="00D42309" w:rsidP="00975059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F52EC3">
              <w:rPr>
                <w:sz w:val="22"/>
                <w:szCs w:val="22"/>
              </w:rPr>
              <w:t>Срок поставки</w:t>
            </w:r>
            <w:r w:rsidRPr="00F52EC3">
              <w:rPr>
                <w:sz w:val="24"/>
                <w:szCs w:val="24"/>
              </w:rPr>
              <w:t>*</w:t>
            </w:r>
          </w:p>
        </w:tc>
      </w:tr>
      <w:tr w:rsidR="003845B3" w:rsidRPr="00F52EC3" w:rsidTr="0027013C">
        <w:tc>
          <w:tcPr>
            <w:tcW w:w="567" w:type="dxa"/>
            <w:vAlign w:val="center"/>
          </w:tcPr>
          <w:p w:rsidR="003845B3" w:rsidRPr="00F52EC3" w:rsidRDefault="003845B3" w:rsidP="0027013C">
            <w:pPr>
              <w:pStyle w:val="ae"/>
              <w:numPr>
                <w:ilvl w:val="0"/>
                <w:numId w:val="10"/>
              </w:numPr>
              <w:spacing w:line="276" w:lineRule="auto"/>
              <w:ind w:lef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4247" w:type="dxa"/>
            <w:vAlign w:val="center"/>
          </w:tcPr>
          <w:p w:rsidR="003845B3" w:rsidRPr="004A630F" w:rsidRDefault="003845B3" w:rsidP="00C95B8E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4A630F">
              <w:rPr>
                <w:sz w:val="22"/>
                <w:szCs w:val="22"/>
              </w:rPr>
              <w:t>Журнал регистрации предсменных (послесменных), предрейсовых (послерейсовых) медицинских осмотров</w:t>
            </w:r>
          </w:p>
        </w:tc>
        <w:tc>
          <w:tcPr>
            <w:tcW w:w="1372" w:type="dxa"/>
            <w:vAlign w:val="center"/>
          </w:tcPr>
          <w:p w:rsidR="003845B3" w:rsidRPr="004A630F" w:rsidRDefault="003845B3" w:rsidP="00516B77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4A630F">
              <w:rPr>
                <w:sz w:val="22"/>
                <w:szCs w:val="22"/>
              </w:rPr>
              <w:t>9</w:t>
            </w:r>
          </w:p>
        </w:tc>
        <w:tc>
          <w:tcPr>
            <w:tcW w:w="2886" w:type="dxa"/>
            <w:vMerge w:val="restart"/>
            <w:vAlign w:val="center"/>
          </w:tcPr>
          <w:p w:rsidR="003845B3" w:rsidRPr="00F52EC3" w:rsidRDefault="003845B3" w:rsidP="003845B3">
            <w:pPr>
              <w:spacing w:line="276" w:lineRule="auto"/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16306D">
              <w:rPr>
                <w:sz w:val="24"/>
                <w:szCs w:val="24"/>
              </w:rPr>
              <w:t>РФ, 308023, г. Белгород, переулок 5-й Заводской, дом 17</w:t>
            </w:r>
          </w:p>
        </w:tc>
        <w:tc>
          <w:tcPr>
            <w:tcW w:w="1261" w:type="dxa"/>
            <w:vMerge w:val="restart"/>
            <w:vAlign w:val="center"/>
          </w:tcPr>
          <w:p w:rsidR="003845B3" w:rsidRPr="00F52EC3" w:rsidRDefault="004A630F" w:rsidP="008D0945">
            <w:pPr>
              <w:spacing w:line="276" w:lineRule="auto"/>
              <w:ind w:firstLine="34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9E55DA">
              <w:rPr>
                <w:sz w:val="24"/>
                <w:szCs w:val="24"/>
              </w:rPr>
              <w:t xml:space="preserve"> </w:t>
            </w:r>
            <w:r w:rsidR="008D0945">
              <w:rPr>
                <w:sz w:val="24"/>
                <w:szCs w:val="24"/>
              </w:rPr>
              <w:t>момента заключения договора</w:t>
            </w:r>
            <w:bookmarkStart w:id="1" w:name="_GoBack"/>
            <w:bookmarkEnd w:id="1"/>
            <w:r w:rsidRPr="009E55DA">
              <w:rPr>
                <w:sz w:val="24"/>
                <w:szCs w:val="24"/>
              </w:rPr>
              <w:t xml:space="preserve"> до 31.12.2020 по отдельным заявкам Заказчика</w:t>
            </w:r>
          </w:p>
        </w:tc>
      </w:tr>
      <w:tr w:rsidR="003845B3" w:rsidRPr="00F52EC3" w:rsidTr="0027013C">
        <w:tc>
          <w:tcPr>
            <w:tcW w:w="567" w:type="dxa"/>
            <w:vAlign w:val="center"/>
          </w:tcPr>
          <w:p w:rsidR="003845B3" w:rsidRPr="00F52EC3" w:rsidRDefault="003845B3" w:rsidP="0027013C">
            <w:pPr>
              <w:pStyle w:val="ae"/>
              <w:numPr>
                <w:ilvl w:val="0"/>
                <w:numId w:val="10"/>
              </w:numPr>
              <w:spacing w:line="276" w:lineRule="auto"/>
              <w:ind w:lef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4247" w:type="dxa"/>
            <w:vAlign w:val="center"/>
          </w:tcPr>
          <w:p w:rsidR="003845B3" w:rsidRPr="004A630F" w:rsidRDefault="003845B3" w:rsidP="009369D6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4A630F">
              <w:rPr>
                <w:sz w:val="22"/>
                <w:szCs w:val="22"/>
              </w:rPr>
              <w:t>Журнал учета и содержания средств защиты</w:t>
            </w:r>
          </w:p>
        </w:tc>
        <w:tc>
          <w:tcPr>
            <w:tcW w:w="1372" w:type="dxa"/>
            <w:vAlign w:val="center"/>
          </w:tcPr>
          <w:p w:rsidR="003845B3" w:rsidRPr="004A630F" w:rsidRDefault="003845B3" w:rsidP="000C314E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4A630F">
              <w:rPr>
                <w:sz w:val="22"/>
                <w:szCs w:val="22"/>
              </w:rPr>
              <w:t>2</w:t>
            </w:r>
          </w:p>
        </w:tc>
        <w:tc>
          <w:tcPr>
            <w:tcW w:w="2886" w:type="dxa"/>
            <w:vMerge/>
            <w:vAlign w:val="center"/>
          </w:tcPr>
          <w:p w:rsidR="003845B3" w:rsidRPr="00F52EC3" w:rsidRDefault="003845B3" w:rsidP="009606A1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</w:tcPr>
          <w:p w:rsidR="003845B3" w:rsidRPr="00F52EC3" w:rsidRDefault="003845B3" w:rsidP="009606A1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45B3" w:rsidRPr="00F52EC3" w:rsidTr="0027013C">
        <w:tc>
          <w:tcPr>
            <w:tcW w:w="567" w:type="dxa"/>
            <w:vAlign w:val="center"/>
          </w:tcPr>
          <w:p w:rsidR="003845B3" w:rsidRPr="00F52EC3" w:rsidRDefault="003845B3" w:rsidP="0027013C">
            <w:pPr>
              <w:pStyle w:val="ae"/>
              <w:numPr>
                <w:ilvl w:val="0"/>
                <w:numId w:val="10"/>
              </w:numPr>
              <w:spacing w:line="276" w:lineRule="auto"/>
              <w:ind w:lef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4247" w:type="dxa"/>
            <w:vAlign w:val="center"/>
          </w:tcPr>
          <w:p w:rsidR="003845B3" w:rsidRPr="001E3340" w:rsidRDefault="003845B3" w:rsidP="00182FBA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bookmarkStart w:id="2" w:name="_Toc455664075"/>
            <w:r w:rsidRPr="001E3340">
              <w:rPr>
                <w:sz w:val="22"/>
                <w:szCs w:val="22"/>
              </w:rPr>
              <w:t>Журнал учета и доведения информационных противоаварийных документов</w:t>
            </w:r>
            <w:bookmarkStart w:id="3" w:name="_Toc455664076"/>
            <w:bookmarkEnd w:id="2"/>
            <w:r w:rsidRPr="001E3340">
              <w:rPr>
                <w:sz w:val="22"/>
                <w:szCs w:val="22"/>
              </w:rPr>
              <w:t xml:space="preserve"> о несчастных случаях</w:t>
            </w:r>
            <w:bookmarkEnd w:id="3"/>
          </w:p>
        </w:tc>
        <w:tc>
          <w:tcPr>
            <w:tcW w:w="1372" w:type="dxa"/>
            <w:vAlign w:val="center"/>
          </w:tcPr>
          <w:p w:rsidR="003845B3" w:rsidRPr="001E3340" w:rsidRDefault="003845B3" w:rsidP="00182FBA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1E3340">
              <w:rPr>
                <w:sz w:val="22"/>
                <w:szCs w:val="22"/>
              </w:rPr>
              <w:t>3</w:t>
            </w:r>
          </w:p>
        </w:tc>
        <w:tc>
          <w:tcPr>
            <w:tcW w:w="2886" w:type="dxa"/>
            <w:vMerge/>
            <w:vAlign w:val="center"/>
          </w:tcPr>
          <w:p w:rsidR="003845B3" w:rsidRPr="00F52EC3" w:rsidRDefault="003845B3" w:rsidP="009606A1">
            <w:pPr>
              <w:spacing w:line="276" w:lineRule="auto"/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</w:tcPr>
          <w:p w:rsidR="003845B3" w:rsidRPr="009606A1" w:rsidRDefault="003845B3" w:rsidP="009606A1">
            <w:pPr>
              <w:spacing w:line="276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845B3" w:rsidRPr="00F52EC3" w:rsidTr="0027013C">
        <w:tc>
          <w:tcPr>
            <w:tcW w:w="567" w:type="dxa"/>
            <w:vAlign w:val="center"/>
          </w:tcPr>
          <w:p w:rsidR="003845B3" w:rsidRPr="00F52EC3" w:rsidRDefault="003845B3" w:rsidP="0027013C">
            <w:pPr>
              <w:pStyle w:val="ae"/>
              <w:numPr>
                <w:ilvl w:val="0"/>
                <w:numId w:val="10"/>
              </w:numPr>
              <w:spacing w:line="276" w:lineRule="auto"/>
              <w:ind w:lef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4247" w:type="dxa"/>
            <w:vAlign w:val="center"/>
          </w:tcPr>
          <w:p w:rsidR="003845B3" w:rsidRPr="00523A4F" w:rsidRDefault="003845B3" w:rsidP="00182FBA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bookmarkStart w:id="4" w:name="_Toc455664079"/>
            <w:r w:rsidRPr="00523A4F">
              <w:rPr>
                <w:sz w:val="22"/>
                <w:szCs w:val="22"/>
              </w:rPr>
              <w:t>Журнал учета и доведения информационных противоаварийных документов</w:t>
            </w:r>
            <w:bookmarkStart w:id="5" w:name="_Toc455664080"/>
            <w:bookmarkEnd w:id="4"/>
            <w:r w:rsidRPr="00523A4F">
              <w:rPr>
                <w:sz w:val="22"/>
                <w:szCs w:val="22"/>
              </w:rPr>
              <w:t xml:space="preserve"> о технологических нарушениях и ошибках персонала</w:t>
            </w:r>
            <w:bookmarkEnd w:id="5"/>
          </w:p>
        </w:tc>
        <w:tc>
          <w:tcPr>
            <w:tcW w:w="1372" w:type="dxa"/>
            <w:vAlign w:val="center"/>
          </w:tcPr>
          <w:p w:rsidR="003845B3" w:rsidRPr="00523A4F" w:rsidRDefault="003845B3" w:rsidP="00182FBA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86" w:type="dxa"/>
            <w:vMerge/>
            <w:vAlign w:val="center"/>
          </w:tcPr>
          <w:p w:rsidR="003845B3" w:rsidRPr="00F52EC3" w:rsidRDefault="003845B3" w:rsidP="00DA0508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</w:tcPr>
          <w:p w:rsidR="003845B3" w:rsidRPr="00F52EC3" w:rsidRDefault="003845B3" w:rsidP="00975059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</w:tbl>
    <w:p w:rsidR="00BF2908" w:rsidRPr="0016306D" w:rsidRDefault="001B6EC8" w:rsidP="00BF2908">
      <w:pPr>
        <w:spacing w:line="276" w:lineRule="auto"/>
        <w:ind w:firstLine="709"/>
        <w:rPr>
          <w:sz w:val="24"/>
          <w:szCs w:val="24"/>
        </w:rPr>
      </w:pPr>
      <w:r w:rsidRPr="0016306D">
        <w:rPr>
          <w:sz w:val="24"/>
          <w:szCs w:val="24"/>
        </w:rPr>
        <w:t>*</w:t>
      </w:r>
      <w:r w:rsidR="0030552A" w:rsidRPr="0030552A">
        <w:rPr>
          <w:sz w:val="24"/>
          <w:szCs w:val="24"/>
        </w:rPr>
        <w:t xml:space="preserve"> </w:t>
      </w:r>
      <w:r w:rsidR="0030552A">
        <w:rPr>
          <w:sz w:val="24"/>
          <w:szCs w:val="24"/>
          <w:lang w:val="en-US"/>
        </w:rPr>
        <w:t>c</w:t>
      </w:r>
      <w:r w:rsidR="0030552A" w:rsidRPr="0077141F">
        <w:rPr>
          <w:sz w:val="24"/>
          <w:szCs w:val="24"/>
        </w:rPr>
        <w:t>рок выполнения одной заявки в течение 20 календарных дней</w:t>
      </w:r>
    </w:p>
    <w:p w:rsidR="000412FB" w:rsidRPr="00686A19" w:rsidRDefault="000412FB" w:rsidP="005D57C5">
      <w:pPr>
        <w:spacing w:line="276" w:lineRule="auto"/>
        <w:ind w:firstLine="0"/>
        <w:rPr>
          <w:sz w:val="24"/>
          <w:szCs w:val="24"/>
        </w:rPr>
      </w:pPr>
    </w:p>
    <w:p w:rsidR="00F908EE" w:rsidRPr="00F52EC3" w:rsidRDefault="00BF2908" w:rsidP="00BF2908">
      <w:pPr>
        <w:spacing w:line="276" w:lineRule="auto"/>
        <w:ind w:firstLine="709"/>
        <w:rPr>
          <w:color w:val="FF0000"/>
          <w:sz w:val="24"/>
          <w:szCs w:val="24"/>
        </w:rPr>
      </w:pPr>
      <w:r w:rsidRPr="0016306D">
        <w:rPr>
          <w:sz w:val="24"/>
          <w:szCs w:val="24"/>
        </w:rPr>
        <w:t>С</w:t>
      </w:r>
      <w:r w:rsidR="00E50E1A" w:rsidRPr="0016306D">
        <w:rPr>
          <w:sz w:val="24"/>
          <w:szCs w:val="24"/>
        </w:rPr>
        <w:t>пособ и условия транспортировки продукции должны исключать возможность её повреждения или порчи во время перевозки.</w:t>
      </w:r>
    </w:p>
    <w:p w:rsidR="00132D65" w:rsidRPr="00686A19" w:rsidRDefault="00132D65" w:rsidP="00F908EE">
      <w:pPr>
        <w:spacing w:line="276" w:lineRule="auto"/>
        <w:ind w:firstLine="0"/>
        <w:rPr>
          <w:color w:val="FF0000"/>
          <w:sz w:val="24"/>
          <w:szCs w:val="24"/>
        </w:rPr>
      </w:pPr>
    </w:p>
    <w:p w:rsidR="00827E45" w:rsidRPr="00686A19" w:rsidRDefault="00827E45" w:rsidP="00F908EE">
      <w:pPr>
        <w:spacing w:line="276" w:lineRule="auto"/>
        <w:ind w:firstLine="0"/>
        <w:rPr>
          <w:color w:val="FF0000"/>
          <w:sz w:val="24"/>
          <w:szCs w:val="24"/>
        </w:rPr>
      </w:pPr>
    </w:p>
    <w:p w:rsidR="00577319" w:rsidRPr="0016306D" w:rsidRDefault="00612811" w:rsidP="000858C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6306D">
        <w:rPr>
          <w:b/>
          <w:bCs/>
          <w:sz w:val="26"/>
          <w:szCs w:val="26"/>
        </w:rPr>
        <w:t xml:space="preserve">Технические требования к </w:t>
      </w:r>
      <w:r w:rsidR="000D4FD2" w:rsidRPr="0016306D">
        <w:rPr>
          <w:b/>
          <w:bCs/>
          <w:sz w:val="26"/>
          <w:szCs w:val="26"/>
        </w:rPr>
        <w:t>продукции</w:t>
      </w:r>
      <w:r w:rsidRPr="0016306D">
        <w:rPr>
          <w:b/>
          <w:bCs/>
          <w:sz w:val="26"/>
          <w:szCs w:val="26"/>
        </w:rPr>
        <w:t>.</w:t>
      </w:r>
    </w:p>
    <w:p w:rsidR="00827E45" w:rsidRPr="0026032B" w:rsidRDefault="00827E45" w:rsidP="0026032B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  <w:lang w:val="en-US"/>
        </w:rPr>
      </w:pPr>
    </w:p>
    <w:p w:rsidR="007D4CE4" w:rsidRDefault="00E543BD" w:rsidP="00132D65">
      <w:pPr>
        <w:ind w:firstLine="709"/>
        <w:rPr>
          <w:color w:val="FF0000"/>
          <w:sz w:val="24"/>
          <w:szCs w:val="24"/>
        </w:rPr>
      </w:pPr>
      <w:r w:rsidRPr="0016306D">
        <w:rPr>
          <w:sz w:val="24"/>
          <w:szCs w:val="24"/>
        </w:rPr>
        <w:t>Технические данные продукции должны соответствовать параметрам и быть не ниже значений приведенных в таблице:</w:t>
      </w:r>
    </w:p>
    <w:p w:rsidR="00132D65" w:rsidRPr="00686A19" w:rsidRDefault="00132D65" w:rsidP="00132D65">
      <w:pPr>
        <w:ind w:firstLine="709"/>
        <w:rPr>
          <w:color w:val="FF0000"/>
          <w:sz w:val="24"/>
          <w:szCs w:val="24"/>
        </w:rPr>
      </w:pPr>
    </w:p>
    <w:p w:rsidR="00827E45" w:rsidRPr="00686A19" w:rsidRDefault="00827E45" w:rsidP="00132D65">
      <w:pPr>
        <w:ind w:firstLine="709"/>
        <w:rPr>
          <w:color w:val="FF0000"/>
          <w:sz w:val="24"/>
          <w:szCs w:val="24"/>
        </w:rPr>
      </w:pPr>
    </w:p>
    <w:tbl>
      <w:tblPr>
        <w:tblStyle w:val="ac"/>
        <w:tblW w:w="9719" w:type="dxa"/>
        <w:tblInd w:w="534" w:type="dxa"/>
        <w:tblLook w:val="04A0" w:firstRow="1" w:lastRow="0" w:firstColumn="1" w:lastColumn="0" w:noHBand="0" w:noVBand="1"/>
      </w:tblPr>
      <w:tblGrid>
        <w:gridCol w:w="708"/>
        <w:gridCol w:w="2552"/>
        <w:gridCol w:w="6459"/>
      </w:tblGrid>
      <w:tr w:rsidR="00F52EC3" w:rsidRPr="00F52EC3" w:rsidTr="00FB0BE6">
        <w:trPr>
          <w:trHeight w:val="563"/>
          <w:tblHeader/>
        </w:trPr>
        <w:tc>
          <w:tcPr>
            <w:tcW w:w="708" w:type="dxa"/>
            <w:vAlign w:val="center"/>
          </w:tcPr>
          <w:p w:rsidR="00FB0BE6" w:rsidRPr="0016306D" w:rsidRDefault="00E543BD" w:rsidP="00E543BD">
            <w:pPr>
              <w:ind w:left="751" w:hanging="751"/>
              <w:jc w:val="center"/>
              <w:rPr>
                <w:sz w:val="22"/>
                <w:szCs w:val="22"/>
              </w:rPr>
            </w:pPr>
            <w:r w:rsidRPr="0016306D">
              <w:rPr>
                <w:sz w:val="22"/>
                <w:szCs w:val="22"/>
              </w:rPr>
              <w:t>№</w:t>
            </w:r>
          </w:p>
          <w:p w:rsidR="008D2AAA" w:rsidRPr="0016306D" w:rsidRDefault="00E543BD" w:rsidP="00E543BD">
            <w:pPr>
              <w:ind w:left="751" w:hanging="751"/>
              <w:jc w:val="center"/>
              <w:rPr>
                <w:sz w:val="22"/>
                <w:szCs w:val="22"/>
              </w:rPr>
            </w:pPr>
            <w:r w:rsidRPr="0016306D">
              <w:rPr>
                <w:sz w:val="22"/>
                <w:szCs w:val="22"/>
              </w:rPr>
              <w:t>п/п</w:t>
            </w:r>
          </w:p>
        </w:tc>
        <w:tc>
          <w:tcPr>
            <w:tcW w:w="2552" w:type="dxa"/>
            <w:vAlign w:val="center"/>
          </w:tcPr>
          <w:p w:rsidR="008D2AAA" w:rsidRPr="0016306D" w:rsidRDefault="008D2AAA" w:rsidP="00E543BD">
            <w:pPr>
              <w:ind w:left="751" w:hanging="751"/>
              <w:jc w:val="center"/>
              <w:rPr>
                <w:sz w:val="22"/>
                <w:szCs w:val="22"/>
              </w:rPr>
            </w:pPr>
            <w:r w:rsidRPr="0016306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59" w:type="dxa"/>
            <w:vAlign w:val="center"/>
          </w:tcPr>
          <w:p w:rsidR="008D2AAA" w:rsidRPr="0016306D" w:rsidRDefault="008D2AAA" w:rsidP="00E543BD">
            <w:pPr>
              <w:ind w:left="751" w:hanging="751"/>
              <w:jc w:val="center"/>
              <w:rPr>
                <w:sz w:val="22"/>
                <w:szCs w:val="22"/>
              </w:rPr>
            </w:pPr>
            <w:r w:rsidRPr="0016306D">
              <w:rPr>
                <w:sz w:val="22"/>
                <w:szCs w:val="22"/>
              </w:rPr>
              <w:t>Технические требования</w:t>
            </w:r>
          </w:p>
        </w:tc>
      </w:tr>
      <w:tr w:rsidR="00236C7B" w:rsidRPr="00F52EC3" w:rsidTr="00DB68B1">
        <w:tc>
          <w:tcPr>
            <w:tcW w:w="708" w:type="dxa"/>
            <w:vMerge w:val="restart"/>
            <w:vAlign w:val="center"/>
          </w:tcPr>
          <w:p w:rsidR="00236C7B" w:rsidRPr="00236C7B" w:rsidRDefault="00236C7B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236C7B" w:rsidRPr="00523A4F" w:rsidRDefault="0026032B" w:rsidP="00E2738B">
            <w:pPr>
              <w:ind w:firstLine="0"/>
              <w:jc w:val="center"/>
              <w:rPr>
                <w:sz w:val="22"/>
                <w:szCs w:val="22"/>
              </w:rPr>
            </w:pPr>
            <w:r w:rsidRPr="00523A4F">
              <w:rPr>
                <w:sz w:val="22"/>
                <w:szCs w:val="22"/>
              </w:rPr>
              <w:t>Журнал регистрации предсменных (послесменных), предрейсовых (послерейсовых) медицинских осмотров</w:t>
            </w:r>
          </w:p>
        </w:tc>
        <w:tc>
          <w:tcPr>
            <w:tcW w:w="6459" w:type="dxa"/>
            <w:vAlign w:val="center"/>
          </w:tcPr>
          <w:p w:rsidR="00236C7B" w:rsidRPr="00523A4F" w:rsidRDefault="00236C7B" w:rsidP="00DB68B1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523A4F">
              <w:rPr>
                <w:sz w:val="24"/>
                <w:szCs w:val="24"/>
              </w:rPr>
              <w:t>Формат листов – А4</w:t>
            </w:r>
          </w:p>
        </w:tc>
      </w:tr>
      <w:tr w:rsidR="00236C7B" w:rsidRPr="00F52EC3" w:rsidTr="00DB68B1">
        <w:tc>
          <w:tcPr>
            <w:tcW w:w="708" w:type="dxa"/>
            <w:vMerge/>
            <w:vAlign w:val="center"/>
          </w:tcPr>
          <w:p w:rsidR="00236C7B" w:rsidRPr="00F52EC3" w:rsidRDefault="00236C7B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236C7B" w:rsidRPr="00523A4F" w:rsidRDefault="00236C7B" w:rsidP="00E2738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459" w:type="dxa"/>
            <w:vAlign w:val="center"/>
          </w:tcPr>
          <w:p w:rsidR="00236C7B" w:rsidRPr="00523A4F" w:rsidRDefault="00236C7B" w:rsidP="00DB68B1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523A4F">
              <w:rPr>
                <w:sz w:val="24"/>
                <w:szCs w:val="24"/>
              </w:rPr>
              <w:t xml:space="preserve">Расположение – </w:t>
            </w:r>
            <w:r w:rsidR="00DB68B1" w:rsidRPr="00523A4F">
              <w:rPr>
                <w:sz w:val="24"/>
                <w:szCs w:val="24"/>
              </w:rPr>
              <w:t>горизонтальное</w:t>
            </w:r>
          </w:p>
        </w:tc>
      </w:tr>
      <w:tr w:rsidR="00236C7B" w:rsidRPr="00F52EC3" w:rsidTr="00DB68B1">
        <w:tc>
          <w:tcPr>
            <w:tcW w:w="708" w:type="dxa"/>
            <w:vMerge/>
            <w:vAlign w:val="center"/>
          </w:tcPr>
          <w:p w:rsidR="00236C7B" w:rsidRPr="00F52EC3" w:rsidRDefault="00236C7B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236C7B" w:rsidRPr="00523A4F" w:rsidRDefault="00236C7B" w:rsidP="00E2738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459" w:type="dxa"/>
            <w:vAlign w:val="center"/>
          </w:tcPr>
          <w:p w:rsidR="00236C7B" w:rsidRPr="00523A4F" w:rsidRDefault="00236C7B" w:rsidP="00DB68B1">
            <w:pPr>
              <w:tabs>
                <w:tab w:val="left" w:pos="1325"/>
              </w:tabs>
              <w:ind w:hanging="108"/>
              <w:jc w:val="center"/>
              <w:rPr>
                <w:sz w:val="24"/>
              </w:rPr>
            </w:pPr>
            <w:r w:rsidRPr="00523A4F">
              <w:rPr>
                <w:sz w:val="24"/>
                <w:szCs w:val="24"/>
              </w:rPr>
              <w:t>Цвет листов – белый</w:t>
            </w:r>
          </w:p>
        </w:tc>
      </w:tr>
      <w:tr w:rsidR="00236C7B" w:rsidRPr="00F52EC3" w:rsidTr="00DB68B1">
        <w:tc>
          <w:tcPr>
            <w:tcW w:w="708" w:type="dxa"/>
            <w:vMerge/>
            <w:vAlign w:val="center"/>
          </w:tcPr>
          <w:p w:rsidR="00236C7B" w:rsidRPr="00F52EC3" w:rsidRDefault="00236C7B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236C7B" w:rsidRPr="00523A4F" w:rsidRDefault="00236C7B" w:rsidP="00E2738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459" w:type="dxa"/>
            <w:vAlign w:val="center"/>
          </w:tcPr>
          <w:p w:rsidR="00236C7B" w:rsidRPr="00523A4F" w:rsidRDefault="00236C7B" w:rsidP="00DB68B1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523A4F">
              <w:rPr>
                <w:sz w:val="24"/>
                <w:szCs w:val="24"/>
              </w:rPr>
              <w:t>Количество листов, не менее – 96</w:t>
            </w:r>
          </w:p>
        </w:tc>
      </w:tr>
      <w:tr w:rsidR="00236C7B" w:rsidRPr="00F52EC3" w:rsidTr="00DB68B1">
        <w:tc>
          <w:tcPr>
            <w:tcW w:w="708" w:type="dxa"/>
            <w:vMerge/>
            <w:vAlign w:val="center"/>
          </w:tcPr>
          <w:p w:rsidR="00236C7B" w:rsidRPr="00F52EC3" w:rsidRDefault="00236C7B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236C7B" w:rsidRPr="003A6829" w:rsidRDefault="00236C7B" w:rsidP="00E2738B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459" w:type="dxa"/>
            <w:vAlign w:val="center"/>
          </w:tcPr>
          <w:p w:rsidR="00236C7B" w:rsidRPr="005F6BB8" w:rsidRDefault="00236C7B" w:rsidP="005F6BB8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  <w:lang w:val="en-US"/>
              </w:rPr>
            </w:pPr>
            <w:r w:rsidRPr="005F6BB8">
              <w:rPr>
                <w:sz w:val="24"/>
                <w:szCs w:val="24"/>
              </w:rPr>
              <w:t xml:space="preserve">Форма печати – см. Приложение </w:t>
            </w:r>
            <w:r w:rsidR="005F6BB8" w:rsidRPr="005F6BB8">
              <w:rPr>
                <w:sz w:val="24"/>
                <w:szCs w:val="24"/>
                <w:lang w:val="en-US"/>
              </w:rPr>
              <w:t>1</w:t>
            </w:r>
          </w:p>
        </w:tc>
      </w:tr>
      <w:tr w:rsidR="005D57C5" w:rsidRPr="00F52EC3" w:rsidTr="009369D6">
        <w:tc>
          <w:tcPr>
            <w:tcW w:w="708" w:type="dxa"/>
            <w:vMerge w:val="restart"/>
            <w:vAlign w:val="center"/>
          </w:tcPr>
          <w:p w:rsidR="005D57C5" w:rsidRPr="005D57C5" w:rsidRDefault="005D57C5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D57C5" w:rsidRPr="00245AB3" w:rsidRDefault="005D57C5" w:rsidP="009369D6">
            <w:pPr>
              <w:ind w:firstLine="0"/>
              <w:jc w:val="center"/>
              <w:rPr>
                <w:sz w:val="22"/>
                <w:szCs w:val="22"/>
              </w:rPr>
            </w:pPr>
            <w:r w:rsidRPr="00245AB3">
              <w:rPr>
                <w:sz w:val="22"/>
                <w:szCs w:val="22"/>
              </w:rPr>
              <w:t>Журнал учета и содержания средств защиты</w:t>
            </w:r>
          </w:p>
        </w:tc>
        <w:tc>
          <w:tcPr>
            <w:tcW w:w="6459" w:type="dxa"/>
            <w:vAlign w:val="bottom"/>
          </w:tcPr>
          <w:p w:rsidR="005D57C5" w:rsidRPr="005F6BB8" w:rsidRDefault="005D57C5" w:rsidP="009369D6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5F6BB8">
              <w:rPr>
                <w:sz w:val="24"/>
                <w:szCs w:val="24"/>
              </w:rPr>
              <w:t>Формат листов – А4</w:t>
            </w:r>
          </w:p>
        </w:tc>
      </w:tr>
      <w:tr w:rsidR="005D57C5" w:rsidRPr="00F52EC3" w:rsidTr="009369D6">
        <w:tc>
          <w:tcPr>
            <w:tcW w:w="708" w:type="dxa"/>
            <w:vMerge/>
            <w:vAlign w:val="center"/>
          </w:tcPr>
          <w:p w:rsidR="005D57C5" w:rsidRPr="00F52EC3" w:rsidRDefault="005D57C5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5D57C5" w:rsidRPr="00245AB3" w:rsidRDefault="005D57C5" w:rsidP="009369D6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459" w:type="dxa"/>
            <w:vAlign w:val="bottom"/>
          </w:tcPr>
          <w:p w:rsidR="005D57C5" w:rsidRPr="005F6BB8" w:rsidRDefault="005D57C5" w:rsidP="009369D6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5F6BB8">
              <w:rPr>
                <w:sz w:val="24"/>
                <w:szCs w:val="24"/>
              </w:rPr>
              <w:t>Расположение – горизонтальное</w:t>
            </w:r>
          </w:p>
        </w:tc>
      </w:tr>
      <w:tr w:rsidR="005D57C5" w:rsidRPr="00F52EC3" w:rsidTr="009369D6">
        <w:tc>
          <w:tcPr>
            <w:tcW w:w="708" w:type="dxa"/>
            <w:vMerge/>
            <w:vAlign w:val="center"/>
          </w:tcPr>
          <w:p w:rsidR="005D57C5" w:rsidRPr="00F52EC3" w:rsidRDefault="005D57C5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5D57C5" w:rsidRPr="00245AB3" w:rsidRDefault="005D57C5" w:rsidP="009369D6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459" w:type="dxa"/>
            <w:vAlign w:val="bottom"/>
          </w:tcPr>
          <w:p w:rsidR="005D57C5" w:rsidRPr="005F6BB8" w:rsidRDefault="005D57C5" w:rsidP="009369D6">
            <w:pPr>
              <w:tabs>
                <w:tab w:val="left" w:pos="1325"/>
              </w:tabs>
              <w:ind w:hanging="108"/>
              <w:jc w:val="center"/>
              <w:rPr>
                <w:sz w:val="24"/>
              </w:rPr>
            </w:pPr>
            <w:r w:rsidRPr="005F6BB8">
              <w:rPr>
                <w:sz w:val="24"/>
                <w:szCs w:val="24"/>
              </w:rPr>
              <w:t>Цвет листов – белый</w:t>
            </w:r>
          </w:p>
        </w:tc>
      </w:tr>
      <w:tr w:rsidR="005D57C5" w:rsidRPr="00F52EC3" w:rsidTr="009369D6">
        <w:tc>
          <w:tcPr>
            <w:tcW w:w="708" w:type="dxa"/>
            <w:vMerge/>
            <w:vAlign w:val="center"/>
          </w:tcPr>
          <w:p w:rsidR="005D57C5" w:rsidRPr="00F52EC3" w:rsidRDefault="005D57C5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5D57C5" w:rsidRPr="00245AB3" w:rsidRDefault="005D57C5" w:rsidP="009369D6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459" w:type="dxa"/>
            <w:vAlign w:val="bottom"/>
          </w:tcPr>
          <w:p w:rsidR="005D57C5" w:rsidRPr="005F6BB8" w:rsidRDefault="005D57C5" w:rsidP="009369D6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5F6BB8">
              <w:rPr>
                <w:sz w:val="24"/>
                <w:szCs w:val="24"/>
              </w:rPr>
              <w:t>Количество листов, не менее – 96</w:t>
            </w:r>
          </w:p>
        </w:tc>
      </w:tr>
      <w:tr w:rsidR="005D57C5" w:rsidRPr="00F52EC3" w:rsidTr="009369D6">
        <w:tc>
          <w:tcPr>
            <w:tcW w:w="708" w:type="dxa"/>
            <w:vMerge/>
            <w:vAlign w:val="center"/>
          </w:tcPr>
          <w:p w:rsidR="005D57C5" w:rsidRPr="00F52EC3" w:rsidRDefault="005D57C5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5D57C5" w:rsidRPr="003A6829" w:rsidRDefault="005D57C5" w:rsidP="009369D6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459" w:type="dxa"/>
            <w:vAlign w:val="bottom"/>
          </w:tcPr>
          <w:p w:rsidR="005D57C5" w:rsidRPr="005F6BB8" w:rsidRDefault="005D57C5" w:rsidP="005F6BB8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  <w:lang w:val="en-US"/>
              </w:rPr>
            </w:pPr>
            <w:r w:rsidRPr="005F6BB8">
              <w:rPr>
                <w:sz w:val="24"/>
                <w:szCs w:val="24"/>
              </w:rPr>
              <w:t xml:space="preserve">Форма печати – см. Приложение </w:t>
            </w:r>
            <w:r w:rsidR="005F6BB8" w:rsidRPr="005F6BB8">
              <w:rPr>
                <w:sz w:val="24"/>
                <w:szCs w:val="24"/>
                <w:lang w:val="en-US"/>
              </w:rPr>
              <w:t>2</w:t>
            </w:r>
          </w:p>
        </w:tc>
      </w:tr>
      <w:tr w:rsidR="00827E45" w:rsidRPr="00F52EC3" w:rsidTr="00182FBA">
        <w:tc>
          <w:tcPr>
            <w:tcW w:w="708" w:type="dxa"/>
            <w:vMerge w:val="restart"/>
            <w:vAlign w:val="center"/>
          </w:tcPr>
          <w:p w:rsidR="00827E45" w:rsidRPr="00F52EC3" w:rsidRDefault="00827E45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27E45" w:rsidRPr="001E3340" w:rsidRDefault="00827E45" w:rsidP="00182FBA">
            <w:pPr>
              <w:ind w:firstLine="0"/>
              <w:jc w:val="center"/>
              <w:rPr>
                <w:sz w:val="22"/>
                <w:szCs w:val="22"/>
              </w:rPr>
            </w:pPr>
            <w:r w:rsidRPr="001E3340">
              <w:rPr>
                <w:sz w:val="22"/>
                <w:szCs w:val="22"/>
              </w:rPr>
              <w:t>Журнал учета и доведения информационных противоаварийных документов о несчастных случаях</w:t>
            </w:r>
          </w:p>
        </w:tc>
        <w:tc>
          <w:tcPr>
            <w:tcW w:w="6459" w:type="dxa"/>
            <w:vAlign w:val="center"/>
          </w:tcPr>
          <w:p w:rsidR="00827E45" w:rsidRPr="005F6BB8" w:rsidRDefault="00827E45" w:rsidP="00182FBA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5F6BB8">
              <w:rPr>
                <w:sz w:val="24"/>
                <w:szCs w:val="24"/>
              </w:rPr>
              <w:t>Формат листов – А4</w:t>
            </w:r>
          </w:p>
        </w:tc>
      </w:tr>
      <w:tr w:rsidR="00827E45" w:rsidRPr="00F52EC3" w:rsidTr="009369D6">
        <w:tc>
          <w:tcPr>
            <w:tcW w:w="708" w:type="dxa"/>
            <w:vMerge/>
            <w:vAlign w:val="center"/>
          </w:tcPr>
          <w:p w:rsidR="00827E45" w:rsidRPr="00F52EC3" w:rsidRDefault="00827E45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27E45" w:rsidRPr="001E3340" w:rsidRDefault="00827E45" w:rsidP="00182FB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459" w:type="dxa"/>
            <w:vAlign w:val="bottom"/>
          </w:tcPr>
          <w:p w:rsidR="00827E45" w:rsidRPr="005F6BB8" w:rsidRDefault="00827E45" w:rsidP="00182FBA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5F6BB8">
              <w:rPr>
                <w:sz w:val="24"/>
                <w:szCs w:val="24"/>
              </w:rPr>
              <w:t>Расположение – вертикальное</w:t>
            </w:r>
          </w:p>
        </w:tc>
      </w:tr>
      <w:tr w:rsidR="00827E45" w:rsidRPr="00F52EC3" w:rsidTr="00182FBA">
        <w:tc>
          <w:tcPr>
            <w:tcW w:w="708" w:type="dxa"/>
            <w:vMerge/>
            <w:vAlign w:val="center"/>
          </w:tcPr>
          <w:p w:rsidR="00827E45" w:rsidRPr="00F52EC3" w:rsidRDefault="00827E45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27E45" w:rsidRPr="001E3340" w:rsidRDefault="00827E45" w:rsidP="00182FB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459" w:type="dxa"/>
            <w:vAlign w:val="center"/>
          </w:tcPr>
          <w:p w:rsidR="00827E45" w:rsidRPr="005F6BB8" w:rsidRDefault="00827E45" w:rsidP="00182FBA">
            <w:pPr>
              <w:tabs>
                <w:tab w:val="left" w:pos="1325"/>
              </w:tabs>
              <w:ind w:hanging="108"/>
              <w:jc w:val="center"/>
              <w:rPr>
                <w:sz w:val="24"/>
              </w:rPr>
            </w:pPr>
            <w:r w:rsidRPr="005F6BB8">
              <w:rPr>
                <w:sz w:val="24"/>
                <w:szCs w:val="24"/>
              </w:rPr>
              <w:t>Цвет листов – белый</w:t>
            </w:r>
          </w:p>
        </w:tc>
      </w:tr>
      <w:tr w:rsidR="00827E45" w:rsidRPr="00F52EC3" w:rsidTr="00182FBA">
        <w:tc>
          <w:tcPr>
            <w:tcW w:w="708" w:type="dxa"/>
            <w:vMerge/>
            <w:vAlign w:val="center"/>
          </w:tcPr>
          <w:p w:rsidR="00827E45" w:rsidRPr="00F52EC3" w:rsidRDefault="00827E45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27E45" w:rsidRPr="001E3340" w:rsidRDefault="00827E45" w:rsidP="00182FB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459" w:type="dxa"/>
            <w:vAlign w:val="center"/>
          </w:tcPr>
          <w:p w:rsidR="00827E45" w:rsidRPr="005F6BB8" w:rsidRDefault="00827E45" w:rsidP="00182FBA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5F6BB8">
              <w:rPr>
                <w:sz w:val="24"/>
                <w:szCs w:val="24"/>
              </w:rPr>
              <w:t>Количество листов, не менее – 96</w:t>
            </w:r>
          </w:p>
        </w:tc>
      </w:tr>
      <w:tr w:rsidR="00827E45" w:rsidRPr="00F52EC3" w:rsidTr="00182FBA">
        <w:tc>
          <w:tcPr>
            <w:tcW w:w="708" w:type="dxa"/>
            <w:vMerge/>
            <w:vAlign w:val="center"/>
          </w:tcPr>
          <w:p w:rsidR="00827E45" w:rsidRPr="00F52EC3" w:rsidRDefault="00827E45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27E45" w:rsidRPr="003A6829" w:rsidRDefault="00827E45" w:rsidP="00182FBA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459" w:type="dxa"/>
            <w:vAlign w:val="center"/>
          </w:tcPr>
          <w:p w:rsidR="00827E45" w:rsidRPr="005F6BB8" w:rsidRDefault="00827E45" w:rsidP="005F6BB8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  <w:lang w:val="en-US"/>
              </w:rPr>
            </w:pPr>
            <w:r w:rsidRPr="005F6BB8">
              <w:rPr>
                <w:sz w:val="24"/>
                <w:szCs w:val="24"/>
              </w:rPr>
              <w:t xml:space="preserve">Форма печати – см. Приложение </w:t>
            </w:r>
            <w:r w:rsidR="005F6BB8" w:rsidRPr="005F6BB8">
              <w:rPr>
                <w:sz w:val="24"/>
                <w:szCs w:val="24"/>
                <w:lang w:val="en-US"/>
              </w:rPr>
              <w:t>3</w:t>
            </w:r>
          </w:p>
        </w:tc>
      </w:tr>
      <w:tr w:rsidR="00827E45" w:rsidRPr="00F52EC3" w:rsidTr="00182FBA">
        <w:tc>
          <w:tcPr>
            <w:tcW w:w="708" w:type="dxa"/>
            <w:vMerge w:val="restart"/>
            <w:vAlign w:val="center"/>
          </w:tcPr>
          <w:p w:rsidR="00827E45" w:rsidRPr="00F52EC3" w:rsidRDefault="00827E45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27E45" w:rsidRPr="00523A4F" w:rsidRDefault="00827E45" w:rsidP="00182FBA">
            <w:pPr>
              <w:ind w:firstLine="0"/>
              <w:jc w:val="center"/>
              <w:rPr>
                <w:sz w:val="22"/>
                <w:szCs w:val="22"/>
              </w:rPr>
            </w:pPr>
            <w:r w:rsidRPr="00523A4F">
              <w:rPr>
                <w:sz w:val="22"/>
                <w:szCs w:val="22"/>
              </w:rPr>
              <w:t>Журнал учета и доведения информационных противоаварийных документов о технологических нарушениях и ошибках персонала</w:t>
            </w:r>
          </w:p>
        </w:tc>
        <w:tc>
          <w:tcPr>
            <w:tcW w:w="6459" w:type="dxa"/>
            <w:vAlign w:val="center"/>
          </w:tcPr>
          <w:p w:rsidR="00827E45" w:rsidRPr="005F6BB8" w:rsidRDefault="00827E45" w:rsidP="00182FBA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5F6BB8">
              <w:rPr>
                <w:sz w:val="24"/>
                <w:szCs w:val="24"/>
              </w:rPr>
              <w:t>Формат листов – А4</w:t>
            </w:r>
          </w:p>
        </w:tc>
      </w:tr>
      <w:tr w:rsidR="00827E45" w:rsidRPr="00F52EC3" w:rsidTr="00182FBA">
        <w:tc>
          <w:tcPr>
            <w:tcW w:w="708" w:type="dxa"/>
            <w:vMerge/>
            <w:vAlign w:val="center"/>
          </w:tcPr>
          <w:p w:rsidR="00827E45" w:rsidRPr="00F52EC3" w:rsidRDefault="00827E45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27E45" w:rsidRPr="00523A4F" w:rsidRDefault="00827E45" w:rsidP="00182FB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459" w:type="dxa"/>
            <w:vAlign w:val="center"/>
          </w:tcPr>
          <w:p w:rsidR="00827E45" w:rsidRPr="005F6BB8" w:rsidRDefault="00827E45" w:rsidP="00182FBA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5F6BB8">
              <w:rPr>
                <w:sz w:val="24"/>
                <w:szCs w:val="24"/>
              </w:rPr>
              <w:t>Расположение – вертикальное</w:t>
            </w:r>
          </w:p>
        </w:tc>
      </w:tr>
      <w:tr w:rsidR="00827E45" w:rsidRPr="00F52EC3" w:rsidTr="00182FBA">
        <w:tc>
          <w:tcPr>
            <w:tcW w:w="708" w:type="dxa"/>
            <w:vMerge/>
            <w:vAlign w:val="center"/>
          </w:tcPr>
          <w:p w:rsidR="00827E45" w:rsidRPr="00F52EC3" w:rsidRDefault="00827E45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27E45" w:rsidRPr="00523A4F" w:rsidRDefault="00827E45" w:rsidP="00182FB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459" w:type="dxa"/>
            <w:vAlign w:val="center"/>
          </w:tcPr>
          <w:p w:rsidR="00827E45" w:rsidRPr="005F6BB8" w:rsidRDefault="00827E45" w:rsidP="00182FBA">
            <w:pPr>
              <w:tabs>
                <w:tab w:val="left" w:pos="1325"/>
              </w:tabs>
              <w:ind w:hanging="108"/>
              <w:jc w:val="center"/>
              <w:rPr>
                <w:sz w:val="24"/>
              </w:rPr>
            </w:pPr>
            <w:r w:rsidRPr="005F6BB8">
              <w:rPr>
                <w:sz w:val="24"/>
                <w:szCs w:val="24"/>
              </w:rPr>
              <w:t>Цвет листов – белый</w:t>
            </w:r>
          </w:p>
        </w:tc>
      </w:tr>
      <w:tr w:rsidR="00827E45" w:rsidRPr="00F52EC3" w:rsidTr="00182FBA">
        <w:tc>
          <w:tcPr>
            <w:tcW w:w="708" w:type="dxa"/>
            <w:vMerge/>
            <w:vAlign w:val="center"/>
          </w:tcPr>
          <w:p w:rsidR="00827E45" w:rsidRPr="00F52EC3" w:rsidRDefault="00827E45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27E45" w:rsidRPr="00523A4F" w:rsidRDefault="00827E45" w:rsidP="00182FB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459" w:type="dxa"/>
            <w:vAlign w:val="center"/>
          </w:tcPr>
          <w:p w:rsidR="00827E45" w:rsidRPr="005F6BB8" w:rsidRDefault="00827E45" w:rsidP="00182FBA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</w:rPr>
            </w:pPr>
            <w:r w:rsidRPr="005F6BB8">
              <w:rPr>
                <w:sz w:val="24"/>
                <w:szCs w:val="24"/>
              </w:rPr>
              <w:t>Количество листов, не менее – 96</w:t>
            </w:r>
          </w:p>
        </w:tc>
      </w:tr>
      <w:tr w:rsidR="00827E45" w:rsidRPr="00F52EC3" w:rsidTr="00182FBA">
        <w:tc>
          <w:tcPr>
            <w:tcW w:w="708" w:type="dxa"/>
            <w:vMerge/>
            <w:vAlign w:val="center"/>
          </w:tcPr>
          <w:p w:rsidR="00827E45" w:rsidRPr="00F52EC3" w:rsidRDefault="00827E45" w:rsidP="00FB0BE6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27E45" w:rsidRPr="003A6829" w:rsidRDefault="00827E45" w:rsidP="00182FBA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459" w:type="dxa"/>
            <w:vAlign w:val="center"/>
          </w:tcPr>
          <w:p w:rsidR="00827E45" w:rsidRPr="005F6BB8" w:rsidRDefault="00827E45" w:rsidP="005F6BB8">
            <w:pPr>
              <w:tabs>
                <w:tab w:val="left" w:pos="1325"/>
              </w:tabs>
              <w:ind w:hanging="108"/>
              <w:jc w:val="center"/>
              <w:rPr>
                <w:sz w:val="24"/>
                <w:szCs w:val="24"/>
                <w:lang w:val="en-US"/>
              </w:rPr>
            </w:pPr>
            <w:r w:rsidRPr="005F6BB8">
              <w:rPr>
                <w:sz w:val="24"/>
                <w:szCs w:val="24"/>
              </w:rPr>
              <w:t xml:space="preserve">Форма печати – см. Приложение </w:t>
            </w:r>
            <w:r w:rsidR="005F6BB8" w:rsidRPr="005F6BB8">
              <w:rPr>
                <w:sz w:val="24"/>
                <w:szCs w:val="24"/>
                <w:lang w:val="en-US"/>
              </w:rPr>
              <w:t>4</w:t>
            </w:r>
          </w:p>
        </w:tc>
      </w:tr>
    </w:tbl>
    <w:p w:rsidR="00E2258A" w:rsidRPr="005D57C5" w:rsidRDefault="00E2258A" w:rsidP="005D57C5">
      <w:pPr>
        <w:tabs>
          <w:tab w:val="left" w:pos="993"/>
        </w:tabs>
        <w:spacing w:line="276" w:lineRule="auto"/>
        <w:ind w:firstLine="0"/>
        <w:rPr>
          <w:b/>
          <w:bCs/>
          <w:color w:val="FF0000"/>
          <w:sz w:val="26"/>
          <w:szCs w:val="26"/>
        </w:rPr>
      </w:pPr>
    </w:p>
    <w:p w:rsidR="00612811" w:rsidRPr="0016306D" w:rsidRDefault="00612811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6306D">
        <w:rPr>
          <w:b/>
          <w:bCs/>
          <w:sz w:val="26"/>
          <w:szCs w:val="26"/>
        </w:rPr>
        <w:t>Общие требования.</w:t>
      </w:r>
    </w:p>
    <w:p w:rsidR="00BF2908" w:rsidRPr="0016306D" w:rsidRDefault="00BF2908" w:rsidP="00BF290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27013C" w:rsidRPr="0016306D" w:rsidRDefault="0027013C" w:rsidP="0031071F">
      <w:pPr>
        <w:pStyle w:val="ae"/>
        <w:spacing w:line="276" w:lineRule="auto"/>
        <w:ind w:left="851" w:hanging="142"/>
        <w:rPr>
          <w:sz w:val="24"/>
          <w:szCs w:val="24"/>
        </w:rPr>
      </w:pPr>
      <w:r w:rsidRPr="0016306D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27013C" w:rsidRPr="0016306D" w:rsidRDefault="0027013C" w:rsidP="0031071F">
      <w:pPr>
        <w:pStyle w:val="ae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6306D">
        <w:rPr>
          <w:sz w:val="24"/>
          <w:szCs w:val="24"/>
        </w:rPr>
        <w:t xml:space="preserve">продукция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27013C" w:rsidRPr="0016306D" w:rsidRDefault="0027013C" w:rsidP="0031071F">
      <w:pPr>
        <w:pStyle w:val="ae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6306D">
        <w:rPr>
          <w:sz w:val="24"/>
          <w:szCs w:val="24"/>
        </w:rPr>
        <w:t xml:space="preserve">продукция должна изготавливаться согласно требованиям нормативной документации, действующей на территории РФ. </w:t>
      </w:r>
    </w:p>
    <w:p w:rsidR="0027013C" w:rsidRPr="0016306D" w:rsidRDefault="0027013C" w:rsidP="0031071F">
      <w:pPr>
        <w:pStyle w:val="ae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Cs/>
        </w:rPr>
      </w:pPr>
      <w:r w:rsidRPr="0016306D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27013C" w:rsidRPr="0016306D" w:rsidRDefault="0027013C" w:rsidP="0031071F">
      <w:pPr>
        <w:pStyle w:val="ae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6306D">
        <w:rPr>
          <w:sz w:val="24"/>
          <w:szCs w:val="24"/>
        </w:rPr>
        <w:t>товар должен поставляться в упаковке, способной предотвратить его повреждение или порчу во время перевозки, передачи Заказчику и дальнейшего хранения.</w:t>
      </w:r>
    </w:p>
    <w:p w:rsidR="00FB0BE6" w:rsidRPr="0027013C" w:rsidRDefault="00FB0BE6" w:rsidP="006914D2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color w:val="FF0000"/>
          <w:szCs w:val="24"/>
        </w:rPr>
      </w:pPr>
    </w:p>
    <w:p w:rsidR="00612811" w:rsidRDefault="00612811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7013C"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6974C9" w:rsidRPr="0027013C" w:rsidRDefault="006974C9" w:rsidP="006974C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F05FC2" w:rsidRPr="0027013C" w:rsidRDefault="00BF2908" w:rsidP="00F05FC2">
      <w:pPr>
        <w:tabs>
          <w:tab w:val="left" w:pos="1560"/>
        </w:tabs>
        <w:spacing w:line="276" w:lineRule="auto"/>
        <w:ind w:firstLine="0"/>
        <w:rPr>
          <w:color w:val="FF0000"/>
          <w:sz w:val="24"/>
          <w:szCs w:val="24"/>
        </w:rPr>
      </w:pPr>
      <w:r w:rsidRPr="0027013C">
        <w:rPr>
          <w:color w:val="FF0000"/>
          <w:sz w:val="24"/>
          <w:szCs w:val="24"/>
        </w:rPr>
        <w:t xml:space="preserve">            </w:t>
      </w:r>
      <w:r w:rsidR="0027013C"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 w:rsidR="0027013C"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F05FC2" w:rsidRPr="0027013C" w:rsidRDefault="00F05FC2" w:rsidP="00F05FC2">
      <w:pPr>
        <w:tabs>
          <w:tab w:val="left" w:pos="1560"/>
        </w:tabs>
        <w:spacing w:line="276" w:lineRule="auto"/>
        <w:ind w:firstLine="0"/>
        <w:rPr>
          <w:color w:val="FF0000"/>
          <w:sz w:val="24"/>
          <w:szCs w:val="24"/>
        </w:rPr>
      </w:pPr>
    </w:p>
    <w:p w:rsidR="00612811" w:rsidRPr="006974C9" w:rsidRDefault="0027013C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color w:val="FF0000"/>
          <w:sz w:val="26"/>
          <w:szCs w:val="26"/>
        </w:rPr>
      </w:pPr>
      <w:r w:rsidRPr="00044AD9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974C9" w:rsidRPr="0027013C" w:rsidRDefault="006974C9" w:rsidP="006974C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color w:val="FF0000"/>
          <w:sz w:val="26"/>
          <w:szCs w:val="26"/>
        </w:rPr>
      </w:pPr>
    </w:p>
    <w:p w:rsidR="00F05FC2" w:rsidRDefault="0027013C" w:rsidP="0027013C">
      <w:pPr>
        <w:ind w:firstLine="709"/>
        <w:rPr>
          <w:sz w:val="24"/>
          <w:szCs w:val="24"/>
        </w:rPr>
      </w:pPr>
      <w:r w:rsidRPr="00732291">
        <w:rPr>
          <w:sz w:val="24"/>
          <w:szCs w:val="24"/>
        </w:rPr>
        <w:t>Товар долж</w:t>
      </w:r>
      <w:r>
        <w:rPr>
          <w:sz w:val="24"/>
          <w:szCs w:val="24"/>
        </w:rPr>
        <w:t>е</w:t>
      </w:r>
      <w:r w:rsidRPr="00732291">
        <w:rPr>
          <w:sz w:val="24"/>
          <w:szCs w:val="24"/>
        </w:rPr>
        <w:t>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:rsidR="00002014" w:rsidRPr="00686A19" w:rsidRDefault="00002014" w:rsidP="006974C9">
      <w:pPr>
        <w:ind w:firstLine="0"/>
        <w:rPr>
          <w:color w:val="FF0000"/>
          <w:sz w:val="24"/>
          <w:szCs w:val="26"/>
        </w:rPr>
      </w:pPr>
    </w:p>
    <w:p w:rsidR="00612811" w:rsidRDefault="00612811" w:rsidP="00073219">
      <w:pPr>
        <w:pStyle w:val="ae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7013C">
        <w:rPr>
          <w:b/>
          <w:bCs/>
          <w:sz w:val="26"/>
          <w:szCs w:val="26"/>
        </w:rPr>
        <w:t xml:space="preserve">Сроки и очередность поставки </w:t>
      </w:r>
      <w:r w:rsidR="000D4FD2" w:rsidRPr="0027013C">
        <w:rPr>
          <w:b/>
          <w:bCs/>
          <w:sz w:val="26"/>
          <w:szCs w:val="26"/>
        </w:rPr>
        <w:t>продукции</w:t>
      </w:r>
      <w:r w:rsidRPr="0027013C">
        <w:rPr>
          <w:b/>
          <w:bCs/>
          <w:sz w:val="26"/>
          <w:szCs w:val="26"/>
        </w:rPr>
        <w:t>.</w:t>
      </w:r>
    </w:p>
    <w:p w:rsidR="006974C9" w:rsidRPr="0027013C" w:rsidRDefault="006974C9" w:rsidP="006974C9">
      <w:pPr>
        <w:pStyle w:val="ae"/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4F4E9E" w:rsidRPr="0027013C" w:rsidRDefault="00531D00" w:rsidP="005E5094">
      <w:pPr>
        <w:spacing w:line="276" w:lineRule="auto"/>
        <w:ind w:firstLine="708"/>
        <w:rPr>
          <w:sz w:val="24"/>
          <w:szCs w:val="24"/>
        </w:rPr>
      </w:pPr>
      <w:r w:rsidRPr="0027013C">
        <w:rPr>
          <w:sz w:val="24"/>
          <w:szCs w:val="24"/>
        </w:rPr>
        <w:t>Поставка</w:t>
      </w:r>
      <w:r w:rsidR="00750C06" w:rsidRPr="0027013C">
        <w:rPr>
          <w:sz w:val="24"/>
          <w:szCs w:val="24"/>
        </w:rPr>
        <w:t xml:space="preserve"> продукции</w:t>
      </w:r>
      <w:r w:rsidRPr="0027013C">
        <w:rPr>
          <w:sz w:val="24"/>
          <w:szCs w:val="24"/>
        </w:rPr>
        <w:t>, входящ</w:t>
      </w:r>
      <w:r w:rsidR="00054CC8" w:rsidRPr="0027013C">
        <w:rPr>
          <w:sz w:val="24"/>
          <w:szCs w:val="24"/>
        </w:rPr>
        <w:t>его</w:t>
      </w:r>
      <w:r w:rsidRPr="0027013C">
        <w:rPr>
          <w:sz w:val="24"/>
          <w:szCs w:val="24"/>
        </w:rPr>
        <w:t xml:space="preserve"> в предмет Договора, должна быть выполнена </w:t>
      </w:r>
      <w:r w:rsidR="00AA1E74" w:rsidRPr="0077141F">
        <w:rPr>
          <w:sz w:val="24"/>
          <w:szCs w:val="24"/>
        </w:rPr>
        <w:t xml:space="preserve">с </w:t>
      </w:r>
      <w:r w:rsidR="008D0945">
        <w:rPr>
          <w:sz w:val="24"/>
          <w:szCs w:val="24"/>
        </w:rPr>
        <w:t>момента заключения договора</w:t>
      </w:r>
      <w:r w:rsidR="00AA1E74" w:rsidRPr="0077141F">
        <w:rPr>
          <w:sz w:val="24"/>
          <w:szCs w:val="24"/>
        </w:rPr>
        <w:t xml:space="preserve"> до 31.12.2020 по отдельным заявкам Заказчика. Срок выполнения одной заявки в течение 20 календарных дней</w:t>
      </w:r>
      <w:r w:rsidR="00AA1E74" w:rsidRPr="00E1140C">
        <w:rPr>
          <w:sz w:val="24"/>
          <w:szCs w:val="24"/>
        </w:rPr>
        <w:t>.</w:t>
      </w:r>
      <w:r w:rsidRPr="0027013C">
        <w:rPr>
          <w:sz w:val="24"/>
          <w:szCs w:val="24"/>
        </w:rPr>
        <w:t xml:space="preserve"> </w:t>
      </w:r>
    </w:p>
    <w:p w:rsidR="00E2258A" w:rsidRPr="00002014" w:rsidRDefault="00E2258A" w:rsidP="005E5094">
      <w:pPr>
        <w:spacing w:line="276" w:lineRule="auto"/>
        <w:ind w:firstLine="708"/>
        <w:rPr>
          <w:color w:val="FF0000"/>
          <w:sz w:val="24"/>
          <w:szCs w:val="24"/>
        </w:rPr>
      </w:pPr>
    </w:p>
    <w:p w:rsidR="00612811" w:rsidRDefault="00612811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7013C">
        <w:rPr>
          <w:b/>
          <w:bCs/>
          <w:color w:val="FF0000"/>
          <w:sz w:val="26"/>
          <w:szCs w:val="26"/>
        </w:rPr>
        <w:t xml:space="preserve"> </w:t>
      </w:r>
      <w:r w:rsidRPr="0027013C">
        <w:rPr>
          <w:b/>
          <w:bCs/>
          <w:sz w:val="26"/>
          <w:szCs w:val="26"/>
        </w:rPr>
        <w:t>Требования к Поставщику.</w:t>
      </w:r>
    </w:p>
    <w:p w:rsidR="006974C9" w:rsidRPr="0027013C" w:rsidRDefault="006974C9" w:rsidP="006974C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27013C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27013C">
        <w:rPr>
          <w:sz w:val="24"/>
          <w:szCs w:val="24"/>
        </w:rPr>
        <w:t>Наличие документов, подтверждающих возможность осуществления поставок (в соответствии с требованиями конкурсной документа</w:t>
      </w:r>
      <w:r w:rsidR="0047759E" w:rsidRPr="0027013C">
        <w:rPr>
          <w:sz w:val="24"/>
          <w:szCs w:val="24"/>
        </w:rPr>
        <w:t>ции).</w:t>
      </w:r>
    </w:p>
    <w:p w:rsidR="00BF2908" w:rsidRPr="0027013C" w:rsidRDefault="00BF2908" w:rsidP="000D2578">
      <w:pPr>
        <w:ind w:firstLine="0"/>
        <w:rPr>
          <w:color w:val="FF0000"/>
          <w:sz w:val="24"/>
          <w:szCs w:val="24"/>
        </w:rPr>
      </w:pPr>
    </w:p>
    <w:p w:rsidR="00612811" w:rsidRPr="006974C9" w:rsidRDefault="00612811" w:rsidP="0007321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27013C">
        <w:rPr>
          <w:b/>
          <w:bCs/>
          <w:sz w:val="26"/>
          <w:szCs w:val="26"/>
        </w:rPr>
        <w:t xml:space="preserve">Правила приемки </w:t>
      </w:r>
      <w:r w:rsidR="000D4FD2" w:rsidRPr="0027013C">
        <w:rPr>
          <w:b/>
          <w:bCs/>
          <w:sz w:val="26"/>
          <w:szCs w:val="26"/>
        </w:rPr>
        <w:t>продукции</w:t>
      </w:r>
      <w:r w:rsidRPr="0027013C">
        <w:rPr>
          <w:b/>
          <w:bCs/>
          <w:sz w:val="26"/>
          <w:szCs w:val="26"/>
        </w:rPr>
        <w:t>.</w:t>
      </w:r>
    </w:p>
    <w:p w:rsidR="006974C9" w:rsidRPr="0027013C" w:rsidRDefault="006974C9" w:rsidP="006974C9">
      <w:pPr>
        <w:pStyle w:val="ae"/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</w:p>
    <w:p w:rsidR="003803DB" w:rsidRPr="0027013C" w:rsidRDefault="00F05FC2" w:rsidP="003803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7013C">
        <w:rPr>
          <w:szCs w:val="24"/>
        </w:rPr>
        <w:t>Вся поставляемая продукция</w:t>
      </w:r>
      <w:r w:rsidR="003803DB" w:rsidRPr="0027013C">
        <w:rPr>
          <w:szCs w:val="24"/>
        </w:rPr>
        <w:t xml:space="preserve"> должна пройти входной контроль, осуществляемый представителями филиала </w:t>
      </w:r>
      <w:r w:rsidR="008E2DDE" w:rsidRPr="0027013C">
        <w:rPr>
          <w:szCs w:val="24"/>
        </w:rPr>
        <w:t>ПАО</w:t>
      </w:r>
      <w:r w:rsidR="003803DB" w:rsidRPr="0027013C">
        <w:rPr>
          <w:szCs w:val="24"/>
        </w:rPr>
        <w:t xml:space="preserve"> «МРСК Центра» - «Белгородэнерго» и ответственными представителями Поставщика при получении их на склад.</w:t>
      </w:r>
    </w:p>
    <w:p w:rsidR="00E50E1A" w:rsidRPr="00715DCF" w:rsidRDefault="003803DB" w:rsidP="00715DC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7013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46ACF" w:rsidRPr="004607BF" w:rsidRDefault="00146ACF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50E1A" w:rsidRPr="0016331E" w:rsidRDefault="00E50E1A" w:rsidP="00E46A68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177F5D" w:rsidRDefault="00686A19" w:rsidP="00DE5F7C">
      <w:pPr>
        <w:tabs>
          <w:tab w:val="left" w:pos="8080"/>
        </w:tabs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Начальник СРЗАИиМ</w:t>
      </w:r>
      <w:r w:rsidR="00F71F94" w:rsidRPr="009432E7">
        <w:rPr>
          <w:sz w:val="26"/>
          <w:szCs w:val="26"/>
        </w:rPr>
        <w:t xml:space="preserve">    </w:t>
      </w:r>
      <w:r w:rsidR="00F71F94">
        <w:rPr>
          <w:sz w:val="26"/>
          <w:szCs w:val="26"/>
        </w:rPr>
        <w:t xml:space="preserve"> </w:t>
      </w:r>
      <w:r w:rsidR="00F71F94" w:rsidRPr="009432E7">
        <w:rPr>
          <w:sz w:val="26"/>
          <w:szCs w:val="26"/>
        </w:rPr>
        <w:t xml:space="preserve">                                                       </w:t>
      </w:r>
      <w:r w:rsidR="00F71F94">
        <w:rPr>
          <w:sz w:val="26"/>
          <w:szCs w:val="26"/>
        </w:rPr>
        <w:t xml:space="preserve">         </w:t>
      </w:r>
      <w:r w:rsidR="00F71F94" w:rsidRPr="009432E7">
        <w:rPr>
          <w:sz w:val="26"/>
          <w:szCs w:val="26"/>
        </w:rPr>
        <w:t xml:space="preserve">         </w:t>
      </w:r>
      <w:r w:rsidR="00F71F94">
        <w:rPr>
          <w:sz w:val="26"/>
          <w:szCs w:val="26"/>
        </w:rPr>
        <w:t xml:space="preserve">        </w:t>
      </w:r>
      <w:r w:rsidR="00F71F94" w:rsidRPr="009432E7">
        <w:rPr>
          <w:sz w:val="26"/>
          <w:szCs w:val="26"/>
        </w:rPr>
        <w:t xml:space="preserve"> </w:t>
      </w:r>
      <w:r>
        <w:rPr>
          <w:sz w:val="26"/>
          <w:szCs w:val="26"/>
        </w:rPr>
        <w:t>О.Н. Ряднов</w:t>
      </w:r>
    </w:p>
    <w:p w:rsidR="00E2258A" w:rsidRPr="00686A19" w:rsidRDefault="00E2258A" w:rsidP="00715DCF">
      <w:pPr>
        <w:tabs>
          <w:tab w:val="left" w:pos="8080"/>
        </w:tabs>
        <w:ind w:firstLine="0"/>
        <w:rPr>
          <w:sz w:val="26"/>
          <w:szCs w:val="26"/>
        </w:rPr>
      </w:pPr>
    </w:p>
    <w:p w:rsidR="005F6BB8" w:rsidRPr="0030552A" w:rsidRDefault="005F6BB8" w:rsidP="00177F5D">
      <w:pPr>
        <w:tabs>
          <w:tab w:val="left" w:pos="8080"/>
        </w:tabs>
        <w:ind w:firstLine="0"/>
        <w:jc w:val="right"/>
        <w:rPr>
          <w:color w:val="FF0000"/>
          <w:sz w:val="26"/>
          <w:szCs w:val="26"/>
        </w:rPr>
      </w:pPr>
    </w:p>
    <w:p w:rsidR="00625A99" w:rsidRPr="0030552A" w:rsidRDefault="00625A99" w:rsidP="00625A99">
      <w:pPr>
        <w:tabs>
          <w:tab w:val="left" w:pos="8080"/>
        </w:tabs>
        <w:ind w:firstLine="0"/>
        <w:rPr>
          <w:color w:val="FF0000"/>
          <w:sz w:val="26"/>
          <w:szCs w:val="26"/>
        </w:rPr>
        <w:sectPr w:rsidR="00625A99" w:rsidRPr="0030552A" w:rsidSect="00896CB4">
          <w:headerReference w:type="even" r:id="rId8"/>
          <w:footerReference w:type="default" r:id="rId9"/>
          <w:footerReference w:type="first" r:id="rId10"/>
          <w:pgSz w:w="12240" w:h="15840" w:code="1"/>
          <w:pgMar w:top="397" w:right="902" w:bottom="425" w:left="1134" w:header="720" w:footer="720" w:gutter="0"/>
          <w:cols w:space="720"/>
          <w:docGrid w:linePitch="272"/>
        </w:sectPr>
      </w:pPr>
    </w:p>
    <w:p w:rsidR="005F6BB8" w:rsidRPr="0030552A" w:rsidRDefault="005F6BB8" w:rsidP="00033B90">
      <w:pPr>
        <w:tabs>
          <w:tab w:val="left" w:pos="8080"/>
        </w:tabs>
        <w:ind w:firstLine="0"/>
        <w:jc w:val="right"/>
        <w:rPr>
          <w:sz w:val="26"/>
          <w:szCs w:val="26"/>
        </w:rPr>
      </w:pPr>
    </w:p>
    <w:p w:rsidR="005F6BB8" w:rsidRPr="0030552A" w:rsidRDefault="005F6BB8" w:rsidP="00033B90">
      <w:pPr>
        <w:tabs>
          <w:tab w:val="left" w:pos="8080"/>
        </w:tabs>
        <w:ind w:firstLine="0"/>
        <w:jc w:val="right"/>
        <w:rPr>
          <w:sz w:val="26"/>
          <w:szCs w:val="26"/>
        </w:rPr>
      </w:pPr>
    </w:p>
    <w:p w:rsidR="005F6BB8" w:rsidRPr="0030552A" w:rsidRDefault="005F6BB8" w:rsidP="00033B90">
      <w:pPr>
        <w:tabs>
          <w:tab w:val="left" w:pos="8080"/>
        </w:tabs>
        <w:ind w:firstLine="0"/>
        <w:jc w:val="right"/>
        <w:rPr>
          <w:sz w:val="26"/>
          <w:szCs w:val="26"/>
        </w:rPr>
      </w:pPr>
    </w:p>
    <w:p w:rsidR="00033B90" w:rsidRPr="00523A4F" w:rsidRDefault="00033B90" w:rsidP="00033B90">
      <w:pPr>
        <w:tabs>
          <w:tab w:val="left" w:pos="8080"/>
        </w:tabs>
        <w:ind w:firstLine="0"/>
        <w:jc w:val="right"/>
        <w:rPr>
          <w:sz w:val="26"/>
          <w:szCs w:val="26"/>
        </w:rPr>
      </w:pPr>
      <w:r w:rsidRPr="005F6BB8">
        <w:rPr>
          <w:sz w:val="26"/>
          <w:szCs w:val="26"/>
        </w:rPr>
        <w:t xml:space="preserve">Приложение </w:t>
      </w:r>
      <w:r w:rsidR="005F6BB8" w:rsidRPr="005F6BB8">
        <w:rPr>
          <w:sz w:val="26"/>
          <w:szCs w:val="26"/>
        </w:rPr>
        <w:t>1</w:t>
      </w:r>
      <w:r w:rsidRPr="003A6829">
        <w:rPr>
          <w:color w:val="FF0000"/>
          <w:sz w:val="26"/>
          <w:szCs w:val="26"/>
        </w:rPr>
        <w:t xml:space="preserve"> </w:t>
      </w:r>
      <w:r w:rsidRPr="00523A4F">
        <w:rPr>
          <w:sz w:val="26"/>
          <w:szCs w:val="26"/>
        </w:rPr>
        <w:t>к ТЗ на поставку</w:t>
      </w:r>
    </w:p>
    <w:p w:rsidR="00033B90" w:rsidRPr="00523A4F" w:rsidRDefault="006A248D" w:rsidP="00033B90">
      <w:pPr>
        <w:tabs>
          <w:tab w:val="left" w:pos="8080"/>
        </w:tabs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печатной продукции</w:t>
      </w:r>
      <w:r w:rsidR="00033B90" w:rsidRPr="00523A4F">
        <w:rPr>
          <w:sz w:val="26"/>
          <w:szCs w:val="26"/>
        </w:rPr>
        <w:t>.  Лот № 401G</w:t>
      </w:r>
    </w:p>
    <w:p w:rsidR="00033B90" w:rsidRPr="00523A4F" w:rsidRDefault="00033B90" w:rsidP="00033B90">
      <w:pPr>
        <w:tabs>
          <w:tab w:val="left" w:pos="8080"/>
        </w:tabs>
        <w:ind w:firstLine="0"/>
        <w:rPr>
          <w:sz w:val="26"/>
          <w:szCs w:val="26"/>
        </w:rPr>
      </w:pPr>
    </w:p>
    <w:p w:rsidR="003A6E01" w:rsidRPr="00523A4F" w:rsidRDefault="00033B90" w:rsidP="00033B90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523A4F">
        <w:rPr>
          <w:sz w:val="26"/>
          <w:szCs w:val="26"/>
        </w:rPr>
        <w:t>Форма журнала</w:t>
      </w:r>
      <w:r w:rsidR="00F064BB" w:rsidRPr="00523A4F">
        <w:rPr>
          <w:sz w:val="26"/>
          <w:szCs w:val="26"/>
        </w:rPr>
        <w:t xml:space="preserve"> </w:t>
      </w:r>
      <w:r w:rsidR="00FB2273" w:rsidRPr="00523A4F">
        <w:rPr>
          <w:sz w:val="26"/>
          <w:szCs w:val="26"/>
        </w:rPr>
        <w:t>регистрации предсменных (послесменных), предрейсовых (послерейсовых) медицинских осмотров</w:t>
      </w:r>
    </w:p>
    <w:p w:rsidR="00F064BB" w:rsidRPr="00523A4F" w:rsidRDefault="00F064BB" w:rsidP="00033B90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C80228" w:rsidRPr="00523A4F" w:rsidRDefault="00C80228" w:rsidP="00395CFD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  <w:r w:rsidRPr="00523A4F">
        <w:rPr>
          <w:b/>
          <w:i/>
          <w:sz w:val="26"/>
          <w:szCs w:val="26"/>
        </w:rPr>
        <w:t>(Обложка)</w:t>
      </w:r>
    </w:p>
    <w:p w:rsidR="00912A50" w:rsidRPr="00523A4F" w:rsidRDefault="00912A50" w:rsidP="00395CFD">
      <w:pPr>
        <w:tabs>
          <w:tab w:val="left" w:pos="8080"/>
        </w:tabs>
        <w:ind w:firstLine="0"/>
        <w:jc w:val="center"/>
        <w:rPr>
          <w:b/>
          <w:i/>
          <w:sz w:val="26"/>
          <w:szCs w:val="26"/>
          <w:lang w:val="en-US"/>
        </w:rPr>
      </w:pPr>
    </w:p>
    <w:tbl>
      <w:tblPr>
        <w:tblStyle w:val="ac"/>
        <w:tblW w:w="7938" w:type="dxa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523A4F" w:rsidRPr="00523A4F" w:rsidTr="009369D6">
        <w:tc>
          <w:tcPr>
            <w:tcW w:w="7938" w:type="dxa"/>
            <w:tcBorders>
              <w:bottom w:val="single" w:sz="4" w:space="0" w:color="auto"/>
            </w:tcBorders>
          </w:tcPr>
          <w:p w:rsidR="00395CFD" w:rsidRPr="00523A4F" w:rsidRDefault="00395CFD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395CFD" w:rsidRPr="00523A4F" w:rsidTr="009369D6">
        <w:tc>
          <w:tcPr>
            <w:tcW w:w="7938" w:type="dxa"/>
            <w:tcBorders>
              <w:top w:val="single" w:sz="4" w:space="0" w:color="auto"/>
            </w:tcBorders>
          </w:tcPr>
          <w:p w:rsidR="00395CFD" w:rsidRPr="00523A4F" w:rsidRDefault="00395CFD" w:rsidP="009369D6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  <w:r w:rsidRPr="00523A4F">
              <w:rPr>
                <w:sz w:val="22"/>
                <w:szCs w:val="22"/>
              </w:rPr>
              <w:t>(наименование организации)</w:t>
            </w:r>
          </w:p>
        </w:tc>
      </w:tr>
    </w:tbl>
    <w:p w:rsidR="00395CFD" w:rsidRPr="00523A4F" w:rsidRDefault="00395CFD" w:rsidP="00395CFD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395CFD" w:rsidRPr="00523A4F" w:rsidRDefault="00395CFD" w:rsidP="00395CFD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523A4F">
        <w:rPr>
          <w:sz w:val="26"/>
          <w:szCs w:val="26"/>
        </w:rPr>
        <w:t>ЖУРНАЛ</w:t>
      </w:r>
    </w:p>
    <w:p w:rsidR="00395CFD" w:rsidRPr="00523A4F" w:rsidRDefault="00395CFD" w:rsidP="00395CFD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523A4F">
        <w:rPr>
          <w:sz w:val="26"/>
          <w:szCs w:val="26"/>
        </w:rPr>
        <w:t>регистрации предсменных (послесменных), предрейсовых (послерейсовых) медицинских осмотров</w:t>
      </w:r>
    </w:p>
    <w:p w:rsidR="00395CFD" w:rsidRPr="00523A4F" w:rsidRDefault="00395CFD" w:rsidP="00395CFD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tbl>
      <w:tblPr>
        <w:tblStyle w:val="ac"/>
        <w:tblW w:w="7938" w:type="dxa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523A4F" w:rsidRPr="00523A4F" w:rsidTr="009369D6">
        <w:tc>
          <w:tcPr>
            <w:tcW w:w="7938" w:type="dxa"/>
            <w:tcBorders>
              <w:bottom w:val="single" w:sz="4" w:space="0" w:color="auto"/>
            </w:tcBorders>
          </w:tcPr>
          <w:p w:rsidR="00395CFD" w:rsidRPr="00523A4F" w:rsidRDefault="00395CFD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395CFD" w:rsidRPr="00523A4F" w:rsidTr="009369D6">
        <w:tc>
          <w:tcPr>
            <w:tcW w:w="7938" w:type="dxa"/>
            <w:tcBorders>
              <w:top w:val="single" w:sz="4" w:space="0" w:color="auto"/>
            </w:tcBorders>
          </w:tcPr>
          <w:p w:rsidR="00395CFD" w:rsidRPr="00523A4F" w:rsidRDefault="00395CFD" w:rsidP="009369D6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  <w:r w:rsidRPr="00523A4F">
              <w:rPr>
                <w:sz w:val="22"/>
                <w:szCs w:val="22"/>
              </w:rPr>
              <w:t>(наименование структурного подразделения)</w:t>
            </w:r>
          </w:p>
        </w:tc>
      </w:tr>
    </w:tbl>
    <w:p w:rsidR="00395CFD" w:rsidRPr="00523A4F" w:rsidRDefault="00395CFD" w:rsidP="00395CFD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395CFD" w:rsidRPr="00523A4F" w:rsidRDefault="00395CFD" w:rsidP="00395CFD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tbl>
      <w:tblPr>
        <w:tblStyle w:val="ac"/>
        <w:tblW w:w="5812" w:type="dxa"/>
        <w:tblInd w:w="7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119"/>
      </w:tblGrid>
      <w:tr w:rsidR="00523A4F" w:rsidRPr="00523A4F" w:rsidTr="009369D6">
        <w:tc>
          <w:tcPr>
            <w:tcW w:w="2693" w:type="dxa"/>
          </w:tcPr>
          <w:p w:rsidR="00395CFD" w:rsidRPr="00523A4F" w:rsidRDefault="00395CFD" w:rsidP="009369D6">
            <w:pPr>
              <w:tabs>
                <w:tab w:val="left" w:pos="8080"/>
              </w:tabs>
              <w:ind w:firstLine="0"/>
              <w:jc w:val="right"/>
              <w:rPr>
                <w:sz w:val="26"/>
                <w:szCs w:val="26"/>
              </w:rPr>
            </w:pPr>
            <w:r w:rsidRPr="00523A4F">
              <w:rPr>
                <w:sz w:val="26"/>
                <w:szCs w:val="26"/>
              </w:rPr>
              <w:t>Начат</w:t>
            </w:r>
          </w:p>
        </w:tc>
        <w:tc>
          <w:tcPr>
            <w:tcW w:w="3119" w:type="dxa"/>
          </w:tcPr>
          <w:p w:rsidR="00395CFD" w:rsidRPr="00523A4F" w:rsidRDefault="00395CFD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  <w:r w:rsidRPr="00523A4F">
              <w:rPr>
                <w:sz w:val="26"/>
                <w:szCs w:val="26"/>
              </w:rPr>
              <w:t>«__» __________ 20__ г.</w:t>
            </w:r>
          </w:p>
        </w:tc>
      </w:tr>
      <w:tr w:rsidR="00395CFD" w:rsidRPr="00523A4F" w:rsidTr="009369D6">
        <w:tc>
          <w:tcPr>
            <w:tcW w:w="2693" w:type="dxa"/>
          </w:tcPr>
          <w:p w:rsidR="00395CFD" w:rsidRPr="00523A4F" w:rsidRDefault="00395CFD" w:rsidP="009369D6">
            <w:pPr>
              <w:tabs>
                <w:tab w:val="left" w:pos="8080"/>
              </w:tabs>
              <w:ind w:firstLine="0"/>
              <w:jc w:val="right"/>
              <w:rPr>
                <w:sz w:val="26"/>
                <w:szCs w:val="26"/>
              </w:rPr>
            </w:pPr>
            <w:r w:rsidRPr="00523A4F">
              <w:rPr>
                <w:sz w:val="26"/>
                <w:szCs w:val="26"/>
              </w:rPr>
              <w:t>Окончен</w:t>
            </w:r>
          </w:p>
        </w:tc>
        <w:tc>
          <w:tcPr>
            <w:tcW w:w="3119" w:type="dxa"/>
          </w:tcPr>
          <w:p w:rsidR="00395CFD" w:rsidRPr="00523A4F" w:rsidRDefault="00395CFD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  <w:r w:rsidRPr="00523A4F">
              <w:rPr>
                <w:sz w:val="26"/>
                <w:szCs w:val="26"/>
              </w:rPr>
              <w:t>«__» __________ 20__ г.</w:t>
            </w:r>
          </w:p>
        </w:tc>
      </w:tr>
    </w:tbl>
    <w:p w:rsidR="00395CFD" w:rsidRPr="00523A4F" w:rsidRDefault="00395CFD" w:rsidP="00395CFD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912A50" w:rsidRPr="00523A4F" w:rsidRDefault="00912A50" w:rsidP="00395CFD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395CFD" w:rsidRPr="00523A4F" w:rsidRDefault="00395CFD" w:rsidP="00395CFD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  <w:r w:rsidRPr="00523A4F">
        <w:rPr>
          <w:b/>
          <w:i/>
          <w:sz w:val="26"/>
          <w:szCs w:val="26"/>
        </w:rPr>
        <w:t>(Последующие страницы)</w:t>
      </w:r>
    </w:p>
    <w:p w:rsidR="00395CFD" w:rsidRPr="00523A4F" w:rsidRDefault="00395CFD" w:rsidP="00395CFD">
      <w:pPr>
        <w:tabs>
          <w:tab w:val="left" w:pos="8080"/>
        </w:tabs>
        <w:ind w:firstLine="0"/>
        <w:rPr>
          <w:sz w:val="26"/>
          <w:szCs w:val="26"/>
        </w:rPr>
      </w:pPr>
    </w:p>
    <w:tbl>
      <w:tblPr>
        <w:tblStyle w:val="ac"/>
        <w:tblW w:w="1460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2"/>
        <w:gridCol w:w="1719"/>
        <w:gridCol w:w="2358"/>
        <w:gridCol w:w="1369"/>
        <w:gridCol w:w="3636"/>
        <w:gridCol w:w="3087"/>
        <w:gridCol w:w="1452"/>
      </w:tblGrid>
      <w:tr w:rsidR="00523A4F" w:rsidRPr="00523A4F" w:rsidTr="009753E3">
        <w:tc>
          <w:tcPr>
            <w:tcW w:w="982" w:type="dxa"/>
            <w:vAlign w:val="center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№ по порядку</w:t>
            </w:r>
          </w:p>
        </w:tc>
        <w:tc>
          <w:tcPr>
            <w:tcW w:w="1719" w:type="dxa"/>
            <w:vAlign w:val="center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Дата и время осмотра</w:t>
            </w:r>
          </w:p>
        </w:tc>
        <w:tc>
          <w:tcPr>
            <w:tcW w:w="2358" w:type="dxa"/>
            <w:vAlign w:val="center"/>
          </w:tcPr>
          <w:p w:rsidR="009753E3" w:rsidRPr="00523A4F" w:rsidRDefault="009753E3" w:rsidP="00CE24DB">
            <w:pPr>
              <w:tabs>
                <w:tab w:val="left" w:pos="8080"/>
              </w:tabs>
              <w:ind w:firstLine="0"/>
              <w:jc w:val="center"/>
            </w:pPr>
            <w:r w:rsidRPr="00523A4F">
              <w:t>Ф.И.О.</w:t>
            </w:r>
          </w:p>
          <w:p w:rsidR="009753E3" w:rsidRPr="00523A4F" w:rsidRDefault="009753E3" w:rsidP="00CE24DB">
            <w:pPr>
              <w:tabs>
                <w:tab w:val="left" w:pos="8080"/>
              </w:tabs>
              <w:ind w:firstLine="0"/>
              <w:jc w:val="center"/>
            </w:pPr>
            <w:r w:rsidRPr="00523A4F">
              <w:t>работника</w:t>
            </w:r>
          </w:p>
        </w:tc>
        <w:tc>
          <w:tcPr>
            <w:tcW w:w="1369" w:type="dxa"/>
            <w:vAlign w:val="center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Пол, дата рождения</w:t>
            </w:r>
          </w:p>
        </w:tc>
        <w:tc>
          <w:tcPr>
            <w:tcW w:w="3636" w:type="dxa"/>
            <w:vAlign w:val="center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Жалобы</w:t>
            </w:r>
          </w:p>
        </w:tc>
        <w:tc>
          <w:tcPr>
            <w:tcW w:w="3087" w:type="dxa"/>
            <w:vAlign w:val="center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Осмотр видимых слизистых и кожных покровов</w:t>
            </w:r>
          </w:p>
        </w:tc>
        <w:tc>
          <w:tcPr>
            <w:tcW w:w="1452" w:type="dxa"/>
            <w:vAlign w:val="center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Температура тела</w:t>
            </w:r>
          </w:p>
        </w:tc>
      </w:tr>
      <w:tr w:rsidR="00523A4F" w:rsidRPr="00523A4F" w:rsidTr="009753E3">
        <w:tc>
          <w:tcPr>
            <w:tcW w:w="982" w:type="dxa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1</w:t>
            </w:r>
          </w:p>
        </w:tc>
        <w:tc>
          <w:tcPr>
            <w:tcW w:w="1719" w:type="dxa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2</w:t>
            </w:r>
          </w:p>
        </w:tc>
        <w:tc>
          <w:tcPr>
            <w:tcW w:w="2358" w:type="dxa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3</w:t>
            </w:r>
          </w:p>
        </w:tc>
        <w:tc>
          <w:tcPr>
            <w:tcW w:w="1369" w:type="dxa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4</w:t>
            </w:r>
          </w:p>
        </w:tc>
        <w:tc>
          <w:tcPr>
            <w:tcW w:w="3636" w:type="dxa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5</w:t>
            </w:r>
          </w:p>
        </w:tc>
        <w:tc>
          <w:tcPr>
            <w:tcW w:w="3087" w:type="dxa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6</w:t>
            </w:r>
          </w:p>
        </w:tc>
        <w:tc>
          <w:tcPr>
            <w:tcW w:w="1452" w:type="dxa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7</w:t>
            </w:r>
          </w:p>
        </w:tc>
      </w:tr>
      <w:tr w:rsidR="009753E3" w:rsidRPr="00523A4F" w:rsidTr="009753E3">
        <w:tc>
          <w:tcPr>
            <w:tcW w:w="982" w:type="dxa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19" w:type="dxa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358" w:type="dxa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369" w:type="dxa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636" w:type="dxa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087" w:type="dxa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452" w:type="dxa"/>
          </w:tcPr>
          <w:p w:rsidR="009753E3" w:rsidRPr="00523A4F" w:rsidRDefault="009753E3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</w:tr>
    </w:tbl>
    <w:p w:rsidR="00395CFD" w:rsidRPr="00523A4F" w:rsidRDefault="00395CFD" w:rsidP="00395CFD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tbl>
      <w:tblPr>
        <w:tblStyle w:val="ac"/>
        <w:tblW w:w="1460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701"/>
        <w:gridCol w:w="1719"/>
        <w:gridCol w:w="2358"/>
        <w:gridCol w:w="1593"/>
        <w:gridCol w:w="2835"/>
        <w:gridCol w:w="2601"/>
        <w:gridCol w:w="1793"/>
      </w:tblGrid>
      <w:tr w:rsidR="00523A4F" w:rsidRPr="00523A4F" w:rsidTr="00912A50">
        <w:tc>
          <w:tcPr>
            <w:tcW w:w="1701" w:type="dxa"/>
            <w:vAlign w:val="center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Артериальное давление</w:t>
            </w:r>
          </w:p>
        </w:tc>
        <w:tc>
          <w:tcPr>
            <w:tcW w:w="1719" w:type="dxa"/>
            <w:vAlign w:val="center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Пульс</w:t>
            </w:r>
          </w:p>
        </w:tc>
        <w:tc>
          <w:tcPr>
            <w:tcW w:w="2358" w:type="dxa"/>
            <w:vAlign w:val="center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Наличие алкоголя в выдыхаемом воздухе</w:t>
            </w:r>
          </w:p>
        </w:tc>
        <w:tc>
          <w:tcPr>
            <w:tcW w:w="1593" w:type="dxa"/>
            <w:vAlign w:val="center"/>
          </w:tcPr>
          <w:p w:rsidR="00CF0BCE" w:rsidRPr="00523A4F" w:rsidRDefault="002E7368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Наличие психоактив-ных веществ в моче</w:t>
            </w:r>
          </w:p>
        </w:tc>
        <w:tc>
          <w:tcPr>
            <w:tcW w:w="2835" w:type="dxa"/>
            <w:vAlign w:val="center"/>
          </w:tcPr>
          <w:p w:rsidR="00CF0BCE" w:rsidRPr="00523A4F" w:rsidRDefault="0079632C" w:rsidP="0079632C">
            <w:pPr>
              <w:tabs>
                <w:tab w:val="left" w:pos="8080"/>
              </w:tabs>
              <w:ind w:firstLine="0"/>
              <w:jc w:val="center"/>
            </w:pPr>
            <w:r w:rsidRPr="00523A4F">
              <w:t>Заключение о результатах медицинского осмотра</w:t>
            </w:r>
          </w:p>
        </w:tc>
        <w:tc>
          <w:tcPr>
            <w:tcW w:w="2601" w:type="dxa"/>
            <w:vAlign w:val="center"/>
          </w:tcPr>
          <w:p w:rsidR="00912A50" w:rsidRPr="00523A4F" w:rsidRDefault="00912A50" w:rsidP="00912A50">
            <w:pPr>
              <w:tabs>
                <w:tab w:val="left" w:pos="8080"/>
              </w:tabs>
              <w:ind w:firstLine="0"/>
              <w:jc w:val="center"/>
            </w:pPr>
            <w:r w:rsidRPr="00523A4F">
              <w:t xml:space="preserve">ФИО и подпись работника, </w:t>
            </w:r>
          </w:p>
          <w:p w:rsidR="00CF0BCE" w:rsidRPr="00523A4F" w:rsidRDefault="00912A50" w:rsidP="00912A50">
            <w:pPr>
              <w:tabs>
                <w:tab w:val="left" w:pos="8080"/>
              </w:tabs>
              <w:ind w:firstLine="0"/>
              <w:jc w:val="center"/>
            </w:pPr>
            <w:r w:rsidRPr="00523A4F">
              <w:t>проводившего осмотр</w:t>
            </w:r>
          </w:p>
        </w:tc>
        <w:tc>
          <w:tcPr>
            <w:tcW w:w="1793" w:type="dxa"/>
            <w:vAlign w:val="center"/>
          </w:tcPr>
          <w:p w:rsidR="00CF0BCE" w:rsidRPr="00523A4F" w:rsidRDefault="00912A50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rPr>
                <w:rFonts w:eastAsiaTheme="minorEastAsia"/>
              </w:rPr>
              <w:t>Подпись работника</w:t>
            </w:r>
          </w:p>
        </w:tc>
      </w:tr>
      <w:tr w:rsidR="00523A4F" w:rsidRPr="00523A4F" w:rsidTr="00912A50">
        <w:tc>
          <w:tcPr>
            <w:tcW w:w="1701" w:type="dxa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8</w:t>
            </w:r>
          </w:p>
        </w:tc>
        <w:tc>
          <w:tcPr>
            <w:tcW w:w="1719" w:type="dxa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9</w:t>
            </w:r>
          </w:p>
        </w:tc>
        <w:tc>
          <w:tcPr>
            <w:tcW w:w="2358" w:type="dxa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10</w:t>
            </w:r>
          </w:p>
        </w:tc>
        <w:tc>
          <w:tcPr>
            <w:tcW w:w="1593" w:type="dxa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11</w:t>
            </w:r>
          </w:p>
        </w:tc>
        <w:tc>
          <w:tcPr>
            <w:tcW w:w="2835" w:type="dxa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12</w:t>
            </w:r>
          </w:p>
        </w:tc>
        <w:tc>
          <w:tcPr>
            <w:tcW w:w="2601" w:type="dxa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13</w:t>
            </w:r>
          </w:p>
        </w:tc>
        <w:tc>
          <w:tcPr>
            <w:tcW w:w="1793" w:type="dxa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</w:pPr>
            <w:r w:rsidRPr="00523A4F">
              <w:t>14</w:t>
            </w:r>
          </w:p>
        </w:tc>
      </w:tr>
      <w:tr w:rsidR="00523A4F" w:rsidRPr="00523A4F" w:rsidTr="00912A50">
        <w:tc>
          <w:tcPr>
            <w:tcW w:w="1701" w:type="dxa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19" w:type="dxa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358" w:type="dxa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593" w:type="dxa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601" w:type="dxa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93" w:type="dxa"/>
          </w:tcPr>
          <w:p w:rsidR="00CF0BCE" w:rsidRPr="00523A4F" w:rsidRDefault="00CF0BCE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</w:tr>
    </w:tbl>
    <w:p w:rsidR="00CF0BCE" w:rsidRPr="003A6829" w:rsidRDefault="00CF0BCE" w:rsidP="00610B15">
      <w:pPr>
        <w:tabs>
          <w:tab w:val="left" w:pos="8080"/>
        </w:tabs>
        <w:ind w:firstLine="0"/>
        <w:jc w:val="right"/>
        <w:rPr>
          <w:color w:val="FF0000"/>
          <w:sz w:val="26"/>
          <w:szCs w:val="26"/>
        </w:rPr>
      </w:pPr>
    </w:p>
    <w:p w:rsidR="00CF0BCE" w:rsidRPr="003A6829" w:rsidRDefault="00CF0BCE" w:rsidP="00610B15">
      <w:pPr>
        <w:tabs>
          <w:tab w:val="left" w:pos="8080"/>
        </w:tabs>
        <w:ind w:firstLine="0"/>
        <w:jc w:val="right"/>
        <w:rPr>
          <w:color w:val="FF0000"/>
          <w:sz w:val="26"/>
          <w:szCs w:val="26"/>
        </w:rPr>
      </w:pPr>
    </w:p>
    <w:p w:rsidR="00E86E0F" w:rsidRPr="003A6829" w:rsidRDefault="00E86E0F" w:rsidP="00B05A76">
      <w:pPr>
        <w:tabs>
          <w:tab w:val="left" w:pos="8080"/>
        </w:tabs>
        <w:ind w:firstLine="0"/>
        <w:jc w:val="right"/>
        <w:rPr>
          <w:color w:val="FF0000"/>
          <w:sz w:val="26"/>
          <w:szCs w:val="26"/>
          <w:lang w:val="en-US"/>
        </w:rPr>
      </w:pPr>
    </w:p>
    <w:p w:rsidR="00EF3B3B" w:rsidRPr="005F6BB8" w:rsidRDefault="00EF3B3B" w:rsidP="005D57C5">
      <w:pPr>
        <w:tabs>
          <w:tab w:val="left" w:pos="8080"/>
        </w:tabs>
        <w:ind w:firstLine="0"/>
        <w:jc w:val="right"/>
        <w:rPr>
          <w:color w:val="FF0000"/>
          <w:sz w:val="26"/>
          <w:szCs w:val="26"/>
          <w:lang w:val="en-US"/>
        </w:rPr>
      </w:pPr>
    </w:p>
    <w:p w:rsidR="005D57C5" w:rsidRPr="002C09DD" w:rsidRDefault="005D57C5" w:rsidP="005D57C5">
      <w:pPr>
        <w:tabs>
          <w:tab w:val="left" w:pos="8080"/>
        </w:tabs>
        <w:ind w:firstLine="0"/>
        <w:jc w:val="right"/>
        <w:rPr>
          <w:sz w:val="26"/>
          <w:szCs w:val="26"/>
        </w:rPr>
      </w:pPr>
      <w:r w:rsidRPr="005F6BB8">
        <w:rPr>
          <w:sz w:val="26"/>
          <w:szCs w:val="26"/>
        </w:rPr>
        <w:t xml:space="preserve">Приложение </w:t>
      </w:r>
      <w:r w:rsidR="005F6BB8" w:rsidRPr="005F6BB8">
        <w:rPr>
          <w:sz w:val="26"/>
          <w:szCs w:val="26"/>
          <w:lang w:val="en-US"/>
        </w:rPr>
        <w:t>2</w:t>
      </w:r>
      <w:r w:rsidRPr="005F6BB8">
        <w:rPr>
          <w:sz w:val="26"/>
          <w:szCs w:val="26"/>
        </w:rPr>
        <w:t xml:space="preserve"> к</w:t>
      </w:r>
      <w:r w:rsidRPr="002C09DD">
        <w:rPr>
          <w:sz w:val="26"/>
          <w:szCs w:val="26"/>
        </w:rPr>
        <w:t xml:space="preserve"> ТЗ на поставку</w:t>
      </w:r>
    </w:p>
    <w:p w:rsidR="005D57C5" w:rsidRPr="002C09DD" w:rsidRDefault="006A248D" w:rsidP="005D57C5">
      <w:pPr>
        <w:tabs>
          <w:tab w:val="left" w:pos="8080"/>
        </w:tabs>
        <w:ind w:firstLine="0"/>
        <w:jc w:val="right"/>
        <w:rPr>
          <w:sz w:val="22"/>
          <w:szCs w:val="22"/>
        </w:rPr>
      </w:pPr>
      <w:r>
        <w:rPr>
          <w:sz w:val="26"/>
          <w:szCs w:val="26"/>
        </w:rPr>
        <w:t>печатной продукции</w:t>
      </w:r>
      <w:r w:rsidR="005D57C5" w:rsidRPr="002C09DD">
        <w:rPr>
          <w:sz w:val="26"/>
          <w:szCs w:val="26"/>
        </w:rPr>
        <w:t>.  Лот № 401G</w:t>
      </w:r>
    </w:p>
    <w:p w:rsidR="005D57C5" w:rsidRPr="002C09DD" w:rsidRDefault="005D57C5" w:rsidP="005D57C5">
      <w:pPr>
        <w:tabs>
          <w:tab w:val="left" w:pos="8080"/>
        </w:tabs>
        <w:ind w:firstLine="0"/>
        <w:jc w:val="center"/>
        <w:rPr>
          <w:sz w:val="22"/>
          <w:szCs w:val="22"/>
        </w:rPr>
      </w:pPr>
    </w:p>
    <w:p w:rsidR="005D57C5" w:rsidRPr="002C09DD" w:rsidRDefault="005D57C5" w:rsidP="005D57C5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2C09DD">
        <w:rPr>
          <w:sz w:val="26"/>
          <w:szCs w:val="26"/>
        </w:rPr>
        <w:t>Форма</w:t>
      </w:r>
      <w:r w:rsidRPr="002C09DD">
        <w:rPr>
          <w:sz w:val="22"/>
          <w:szCs w:val="22"/>
        </w:rPr>
        <w:t xml:space="preserve"> </w:t>
      </w:r>
      <w:r w:rsidRPr="002C09DD">
        <w:rPr>
          <w:sz w:val="26"/>
          <w:szCs w:val="26"/>
        </w:rPr>
        <w:t>журнала</w:t>
      </w:r>
      <w:r w:rsidRPr="002C09DD">
        <w:rPr>
          <w:sz w:val="22"/>
          <w:szCs w:val="22"/>
        </w:rPr>
        <w:t xml:space="preserve"> </w:t>
      </w:r>
      <w:r w:rsidRPr="002C09DD">
        <w:rPr>
          <w:sz w:val="26"/>
          <w:szCs w:val="26"/>
        </w:rPr>
        <w:t>учета и содержания средств защиты</w:t>
      </w:r>
    </w:p>
    <w:p w:rsidR="005D57C5" w:rsidRPr="002C09DD" w:rsidRDefault="005D57C5" w:rsidP="005D57C5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5D57C5" w:rsidRPr="002C09DD" w:rsidRDefault="005D57C5" w:rsidP="005D57C5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  <w:r w:rsidRPr="002C09DD">
        <w:rPr>
          <w:b/>
          <w:i/>
          <w:sz w:val="26"/>
          <w:szCs w:val="26"/>
        </w:rPr>
        <w:t>(Обложка)</w:t>
      </w:r>
    </w:p>
    <w:p w:rsidR="005D57C5" w:rsidRPr="002C09DD" w:rsidRDefault="005D57C5" w:rsidP="005D57C5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</w:p>
    <w:p w:rsidR="005D57C5" w:rsidRPr="002C09DD" w:rsidRDefault="005D57C5" w:rsidP="005D57C5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</w:p>
    <w:tbl>
      <w:tblPr>
        <w:tblStyle w:val="ac"/>
        <w:tblW w:w="7938" w:type="dxa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2C09DD" w:rsidRPr="002C09DD" w:rsidTr="009369D6">
        <w:tc>
          <w:tcPr>
            <w:tcW w:w="7938" w:type="dxa"/>
            <w:tcBorders>
              <w:bottom w:val="single" w:sz="4" w:space="0" w:color="auto"/>
            </w:tcBorders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5D57C5" w:rsidRPr="002C09DD" w:rsidTr="009369D6">
        <w:tc>
          <w:tcPr>
            <w:tcW w:w="7938" w:type="dxa"/>
            <w:tcBorders>
              <w:top w:val="single" w:sz="4" w:space="0" w:color="auto"/>
            </w:tcBorders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  <w:r w:rsidRPr="002C09DD">
              <w:rPr>
                <w:sz w:val="22"/>
                <w:szCs w:val="22"/>
              </w:rPr>
              <w:t>(наименование организации)</w:t>
            </w:r>
          </w:p>
        </w:tc>
      </w:tr>
    </w:tbl>
    <w:p w:rsidR="005D57C5" w:rsidRPr="002C09DD" w:rsidRDefault="005D57C5" w:rsidP="005D57C5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5D57C5" w:rsidRPr="002C09DD" w:rsidRDefault="005D57C5" w:rsidP="005D57C5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2C09DD">
        <w:rPr>
          <w:sz w:val="26"/>
          <w:szCs w:val="26"/>
        </w:rPr>
        <w:t>ЖУРНАЛ</w:t>
      </w:r>
    </w:p>
    <w:p w:rsidR="005D57C5" w:rsidRPr="002C09DD" w:rsidRDefault="005D57C5" w:rsidP="005D57C5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2C09DD">
        <w:rPr>
          <w:sz w:val="26"/>
          <w:szCs w:val="26"/>
        </w:rPr>
        <w:t>УЧЕТА И СОДЕРЖАНИЯ СРЕДСТВ ЗАЩИТЫ</w:t>
      </w:r>
    </w:p>
    <w:p w:rsidR="005D57C5" w:rsidRPr="002C09DD" w:rsidRDefault="005D57C5" w:rsidP="005D57C5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tbl>
      <w:tblPr>
        <w:tblStyle w:val="ac"/>
        <w:tblW w:w="7938" w:type="dxa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2C09DD" w:rsidRPr="002C09DD" w:rsidTr="009369D6">
        <w:tc>
          <w:tcPr>
            <w:tcW w:w="7938" w:type="dxa"/>
            <w:tcBorders>
              <w:bottom w:val="single" w:sz="4" w:space="0" w:color="auto"/>
            </w:tcBorders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5D57C5" w:rsidRPr="002C09DD" w:rsidTr="009369D6">
        <w:tc>
          <w:tcPr>
            <w:tcW w:w="7938" w:type="dxa"/>
            <w:tcBorders>
              <w:top w:val="single" w:sz="4" w:space="0" w:color="auto"/>
            </w:tcBorders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  <w:r w:rsidRPr="002C09DD">
              <w:rPr>
                <w:sz w:val="22"/>
                <w:szCs w:val="22"/>
              </w:rPr>
              <w:t>(наименование структурного подразделения)</w:t>
            </w:r>
          </w:p>
        </w:tc>
      </w:tr>
    </w:tbl>
    <w:p w:rsidR="005D57C5" w:rsidRPr="002C09DD" w:rsidRDefault="005D57C5" w:rsidP="005D57C5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5D57C5" w:rsidRPr="002C09DD" w:rsidRDefault="005D57C5" w:rsidP="005D57C5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tbl>
      <w:tblPr>
        <w:tblStyle w:val="ac"/>
        <w:tblW w:w="5812" w:type="dxa"/>
        <w:tblInd w:w="7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119"/>
      </w:tblGrid>
      <w:tr w:rsidR="002C09DD" w:rsidRPr="002C09DD" w:rsidTr="009369D6">
        <w:tc>
          <w:tcPr>
            <w:tcW w:w="2693" w:type="dxa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right"/>
              <w:rPr>
                <w:sz w:val="26"/>
                <w:szCs w:val="26"/>
              </w:rPr>
            </w:pPr>
            <w:r w:rsidRPr="002C09DD">
              <w:rPr>
                <w:sz w:val="26"/>
                <w:szCs w:val="26"/>
              </w:rPr>
              <w:t>Начат</w:t>
            </w:r>
          </w:p>
        </w:tc>
        <w:tc>
          <w:tcPr>
            <w:tcW w:w="3119" w:type="dxa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  <w:r w:rsidRPr="002C09DD">
              <w:rPr>
                <w:sz w:val="26"/>
                <w:szCs w:val="26"/>
              </w:rPr>
              <w:t>«__» __________ 20__ г.</w:t>
            </w:r>
          </w:p>
        </w:tc>
      </w:tr>
      <w:tr w:rsidR="005D57C5" w:rsidRPr="002C09DD" w:rsidTr="009369D6">
        <w:tc>
          <w:tcPr>
            <w:tcW w:w="2693" w:type="dxa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right"/>
              <w:rPr>
                <w:sz w:val="26"/>
                <w:szCs w:val="26"/>
              </w:rPr>
            </w:pPr>
            <w:r w:rsidRPr="002C09DD">
              <w:rPr>
                <w:sz w:val="26"/>
                <w:szCs w:val="26"/>
              </w:rPr>
              <w:t>Окончен</w:t>
            </w:r>
          </w:p>
        </w:tc>
        <w:tc>
          <w:tcPr>
            <w:tcW w:w="3119" w:type="dxa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  <w:r w:rsidRPr="002C09DD">
              <w:rPr>
                <w:sz w:val="26"/>
                <w:szCs w:val="26"/>
              </w:rPr>
              <w:t>«__» __________ 20__ г.</w:t>
            </w:r>
          </w:p>
        </w:tc>
      </w:tr>
    </w:tbl>
    <w:p w:rsidR="005D57C5" w:rsidRPr="002C09DD" w:rsidRDefault="005D57C5" w:rsidP="005D57C5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5D57C5" w:rsidRPr="002C09DD" w:rsidRDefault="005D57C5" w:rsidP="005D57C5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  <w:r w:rsidRPr="002C09DD">
        <w:rPr>
          <w:b/>
          <w:i/>
          <w:sz w:val="26"/>
          <w:szCs w:val="26"/>
        </w:rPr>
        <w:t>(Последующие страницы)</w:t>
      </w:r>
    </w:p>
    <w:p w:rsidR="005D57C5" w:rsidRPr="002C09DD" w:rsidRDefault="005D57C5" w:rsidP="005D57C5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tbl>
      <w:tblPr>
        <w:tblStyle w:val="ac"/>
        <w:tblW w:w="1458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275"/>
        <w:gridCol w:w="1585"/>
        <w:gridCol w:w="1585"/>
        <w:gridCol w:w="1632"/>
        <w:gridCol w:w="1451"/>
        <w:gridCol w:w="1644"/>
        <w:gridCol w:w="1618"/>
        <w:gridCol w:w="1382"/>
      </w:tblGrid>
      <w:tr w:rsidR="002C09DD" w:rsidRPr="002C09DD" w:rsidTr="009369D6">
        <w:tc>
          <w:tcPr>
            <w:tcW w:w="145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C09DD" w:rsidRPr="002C09DD" w:rsidTr="009369D6">
        <w:tc>
          <w:tcPr>
            <w:tcW w:w="145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  <w:r w:rsidRPr="002C09DD">
              <w:rPr>
                <w:sz w:val="22"/>
                <w:szCs w:val="22"/>
              </w:rPr>
              <w:t>(наименование средства защиты, тип)</w:t>
            </w:r>
          </w:p>
        </w:tc>
      </w:tr>
      <w:tr w:rsidR="002C09DD" w:rsidRPr="002C09DD" w:rsidTr="009369D6"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Инв. №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Дата испытания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Дата следующего испытания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Дата периодического осмотра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Результат периодического осмотра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Подпись лица, производившего осмотр</w:t>
            </w: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Место нахождения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Дата выдачи в индивидуальное пользование</w:t>
            </w:r>
          </w:p>
        </w:tc>
        <w:tc>
          <w:tcPr>
            <w:tcW w:w="1618" w:type="dxa"/>
            <w:tcBorders>
              <w:top w:val="single" w:sz="4" w:space="0" w:color="auto"/>
            </w:tcBorders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Подпись лица, получившего СИЗ в индивидуальное пользование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Примечание</w:t>
            </w:r>
          </w:p>
        </w:tc>
      </w:tr>
      <w:tr w:rsidR="002C09DD" w:rsidRPr="002C09DD" w:rsidTr="009369D6">
        <w:tc>
          <w:tcPr>
            <w:tcW w:w="1134" w:type="dxa"/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1</w:t>
            </w:r>
          </w:p>
        </w:tc>
        <w:tc>
          <w:tcPr>
            <w:tcW w:w="1276" w:type="dxa"/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2</w:t>
            </w:r>
          </w:p>
        </w:tc>
        <w:tc>
          <w:tcPr>
            <w:tcW w:w="1275" w:type="dxa"/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3</w:t>
            </w:r>
          </w:p>
        </w:tc>
        <w:tc>
          <w:tcPr>
            <w:tcW w:w="1585" w:type="dxa"/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4</w:t>
            </w:r>
          </w:p>
        </w:tc>
        <w:tc>
          <w:tcPr>
            <w:tcW w:w="1585" w:type="dxa"/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5</w:t>
            </w:r>
          </w:p>
        </w:tc>
        <w:tc>
          <w:tcPr>
            <w:tcW w:w="1632" w:type="dxa"/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6</w:t>
            </w:r>
          </w:p>
        </w:tc>
        <w:tc>
          <w:tcPr>
            <w:tcW w:w="1451" w:type="dxa"/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7</w:t>
            </w:r>
          </w:p>
        </w:tc>
        <w:tc>
          <w:tcPr>
            <w:tcW w:w="1644" w:type="dxa"/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8</w:t>
            </w:r>
          </w:p>
        </w:tc>
        <w:tc>
          <w:tcPr>
            <w:tcW w:w="1618" w:type="dxa"/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9</w:t>
            </w:r>
          </w:p>
        </w:tc>
        <w:tc>
          <w:tcPr>
            <w:tcW w:w="1382" w:type="dxa"/>
            <w:vAlign w:val="center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</w:pPr>
            <w:r w:rsidRPr="002C09DD">
              <w:t>10</w:t>
            </w:r>
          </w:p>
        </w:tc>
      </w:tr>
      <w:tr w:rsidR="002C09DD" w:rsidRPr="002C09DD" w:rsidTr="009369D6">
        <w:tc>
          <w:tcPr>
            <w:tcW w:w="1134" w:type="dxa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32" w:type="dxa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44" w:type="dxa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18" w:type="dxa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:rsidR="005D57C5" w:rsidRPr="002C09DD" w:rsidRDefault="005D57C5" w:rsidP="009369D6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EF3B3B" w:rsidRPr="003A6829" w:rsidRDefault="00EF3B3B" w:rsidP="00002014">
      <w:pPr>
        <w:tabs>
          <w:tab w:val="left" w:pos="8080"/>
        </w:tabs>
        <w:ind w:firstLine="0"/>
        <w:jc w:val="right"/>
        <w:rPr>
          <w:color w:val="FF0000"/>
          <w:sz w:val="26"/>
          <w:szCs w:val="26"/>
        </w:rPr>
      </w:pPr>
    </w:p>
    <w:p w:rsidR="00EF3B3B" w:rsidRPr="003A6829" w:rsidRDefault="00EF3B3B" w:rsidP="00002014">
      <w:pPr>
        <w:tabs>
          <w:tab w:val="left" w:pos="8080"/>
        </w:tabs>
        <w:ind w:firstLine="0"/>
        <w:jc w:val="right"/>
        <w:rPr>
          <w:color w:val="FF0000"/>
          <w:sz w:val="26"/>
          <w:szCs w:val="26"/>
        </w:rPr>
      </w:pPr>
    </w:p>
    <w:p w:rsidR="00002014" w:rsidRPr="003A6829" w:rsidRDefault="00002014" w:rsidP="00002014">
      <w:pPr>
        <w:tabs>
          <w:tab w:val="left" w:pos="8080"/>
        </w:tabs>
        <w:ind w:firstLine="0"/>
        <w:jc w:val="right"/>
        <w:rPr>
          <w:color w:val="FF0000"/>
          <w:sz w:val="26"/>
          <w:szCs w:val="26"/>
        </w:rPr>
      </w:pPr>
    </w:p>
    <w:p w:rsidR="009440E3" w:rsidRPr="003A6829" w:rsidRDefault="009440E3" w:rsidP="00002014">
      <w:pPr>
        <w:tabs>
          <w:tab w:val="left" w:pos="8080"/>
        </w:tabs>
        <w:ind w:firstLine="0"/>
        <w:jc w:val="center"/>
        <w:rPr>
          <w:color w:val="FF0000"/>
          <w:sz w:val="22"/>
          <w:szCs w:val="22"/>
        </w:rPr>
        <w:sectPr w:rsidR="009440E3" w:rsidRPr="003A6829" w:rsidSect="00EF3B3B">
          <w:pgSz w:w="15840" w:h="12240" w:orient="landscape" w:code="1"/>
          <w:pgMar w:top="142" w:right="397" w:bottom="902" w:left="425" w:header="720" w:footer="720" w:gutter="0"/>
          <w:cols w:space="720"/>
          <w:docGrid w:linePitch="272"/>
        </w:sectPr>
      </w:pPr>
    </w:p>
    <w:p w:rsidR="009440E3" w:rsidRPr="003A6829" w:rsidRDefault="009440E3" w:rsidP="009440E3">
      <w:pPr>
        <w:tabs>
          <w:tab w:val="left" w:pos="8080"/>
        </w:tabs>
        <w:ind w:firstLine="0"/>
        <w:jc w:val="right"/>
        <w:rPr>
          <w:color w:val="FF0000"/>
          <w:sz w:val="26"/>
          <w:szCs w:val="26"/>
          <w:lang w:val="en-US"/>
        </w:rPr>
      </w:pPr>
    </w:p>
    <w:p w:rsidR="00C11953" w:rsidRPr="003A6829" w:rsidRDefault="00C11953" w:rsidP="00C11953">
      <w:pPr>
        <w:tabs>
          <w:tab w:val="left" w:pos="8080"/>
        </w:tabs>
        <w:ind w:firstLine="0"/>
        <w:jc w:val="right"/>
        <w:rPr>
          <w:color w:val="FF0000"/>
          <w:sz w:val="26"/>
          <w:szCs w:val="26"/>
          <w:lang w:val="en-US"/>
        </w:rPr>
      </w:pPr>
    </w:p>
    <w:p w:rsidR="00C11953" w:rsidRPr="003A6829" w:rsidRDefault="00C11953" w:rsidP="00C11953">
      <w:pPr>
        <w:tabs>
          <w:tab w:val="left" w:pos="8080"/>
        </w:tabs>
        <w:ind w:firstLine="0"/>
        <w:jc w:val="right"/>
        <w:rPr>
          <w:color w:val="FF0000"/>
          <w:sz w:val="26"/>
          <w:szCs w:val="26"/>
          <w:lang w:val="en-US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right"/>
        <w:rPr>
          <w:sz w:val="26"/>
          <w:szCs w:val="26"/>
        </w:rPr>
      </w:pPr>
      <w:r w:rsidRPr="005F6BB8">
        <w:rPr>
          <w:sz w:val="26"/>
          <w:szCs w:val="26"/>
        </w:rPr>
        <w:t xml:space="preserve">Приложение </w:t>
      </w:r>
      <w:r w:rsidR="005F6BB8" w:rsidRPr="005F6BB8">
        <w:rPr>
          <w:sz w:val="26"/>
          <w:szCs w:val="26"/>
        </w:rPr>
        <w:t>3</w:t>
      </w:r>
      <w:r w:rsidRPr="005F6BB8">
        <w:rPr>
          <w:sz w:val="26"/>
          <w:szCs w:val="26"/>
        </w:rPr>
        <w:t xml:space="preserve"> </w:t>
      </w:r>
      <w:r w:rsidRPr="001E3340">
        <w:rPr>
          <w:sz w:val="26"/>
          <w:szCs w:val="26"/>
        </w:rPr>
        <w:t>к ТЗ на поставку</w:t>
      </w:r>
    </w:p>
    <w:p w:rsidR="00C11953" w:rsidRPr="001E3340" w:rsidRDefault="006A248D" w:rsidP="00C11953">
      <w:pPr>
        <w:tabs>
          <w:tab w:val="left" w:pos="8080"/>
        </w:tabs>
        <w:ind w:firstLine="0"/>
        <w:jc w:val="right"/>
        <w:rPr>
          <w:sz w:val="22"/>
          <w:szCs w:val="22"/>
        </w:rPr>
      </w:pPr>
      <w:r>
        <w:rPr>
          <w:sz w:val="26"/>
          <w:szCs w:val="26"/>
        </w:rPr>
        <w:t>печатной продукции</w:t>
      </w:r>
      <w:r w:rsidR="00C11953" w:rsidRPr="001E3340">
        <w:rPr>
          <w:sz w:val="26"/>
          <w:szCs w:val="26"/>
        </w:rPr>
        <w:t>.  Лот № 401G</w:t>
      </w: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2"/>
          <w:szCs w:val="22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1E3340">
        <w:rPr>
          <w:sz w:val="26"/>
          <w:szCs w:val="26"/>
        </w:rPr>
        <w:t>Форма</w:t>
      </w:r>
      <w:r w:rsidRPr="001E3340">
        <w:rPr>
          <w:sz w:val="22"/>
          <w:szCs w:val="22"/>
        </w:rPr>
        <w:t xml:space="preserve"> </w:t>
      </w:r>
      <w:r w:rsidRPr="001E3340">
        <w:rPr>
          <w:sz w:val="26"/>
          <w:szCs w:val="26"/>
        </w:rPr>
        <w:t>журнала учета и доведения информационных</w:t>
      </w: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1E3340">
        <w:rPr>
          <w:sz w:val="26"/>
          <w:szCs w:val="26"/>
        </w:rPr>
        <w:t>противоаварийных документов о несчастных случаях</w:t>
      </w: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  <w:r w:rsidRPr="001E3340">
        <w:rPr>
          <w:b/>
          <w:i/>
          <w:sz w:val="26"/>
          <w:szCs w:val="26"/>
        </w:rPr>
        <w:t>(Обложка)</w:t>
      </w: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1E3340">
        <w:rPr>
          <w:sz w:val="26"/>
          <w:szCs w:val="26"/>
        </w:rPr>
        <w:t>ЖУРНАЛ</w:t>
      </w: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1E3340">
        <w:rPr>
          <w:sz w:val="26"/>
          <w:szCs w:val="26"/>
        </w:rPr>
        <w:t>УЧЕТА И ДОВЕДЕНИЯ ИНФОРМАЦИОННЫХ ПРОТИВОАВАРИЙНЫХ</w:t>
      </w: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1E3340">
        <w:rPr>
          <w:sz w:val="26"/>
          <w:szCs w:val="26"/>
        </w:rPr>
        <w:t>ДОКУМЕНТОВ О НЕСЧАСТНЫХ СЛУЧАЯХ</w:t>
      </w:r>
    </w:p>
    <w:p w:rsidR="00C11953" w:rsidRPr="001E3340" w:rsidRDefault="00C11953" w:rsidP="00C11953">
      <w:pPr>
        <w:tabs>
          <w:tab w:val="left" w:pos="8080"/>
        </w:tabs>
        <w:ind w:firstLine="0"/>
        <w:rPr>
          <w:b/>
          <w:i/>
          <w:sz w:val="26"/>
          <w:szCs w:val="26"/>
        </w:rPr>
      </w:pPr>
    </w:p>
    <w:tbl>
      <w:tblPr>
        <w:tblStyle w:val="ac"/>
        <w:tblW w:w="7938" w:type="dxa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1E3340" w:rsidRPr="001E3340" w:rsidTr="00182FBA">
        <w:tc>
          <w:tcPr>
            <w:tcW w:w="7938" w:type="dxa"/>
            <w:tcBorders>
              <w:bottom w:val="single" w:sz="4" w:space="0" w:color="auto"/>
            </w:tcBorders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C11953" w:rsidRPr="001E3340" w:rsidTr="00182FBA">
        <w:tc>
          <w:tcPr>
            <w:tcW w:w="7938" w:type="dxa"/>
            <w:tcBorders>
              <w:top w:val="single" w:sz="4" w:space="0" w:color="auto"/>
            </w:tcBorders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  <w:r w:rsidRPr="001E3340">
              <w:rPr>
                <w:sz w:val="22"/>
                <w:szCs w:val="22"/>
              </w:rPr>
              <w:t>(наименование организации)</w:t>
            </w:r>
          </w:p>
        </w:tc>
      </w:tr>
    </w:tbl>
    <w:p w:rsidR="00C11953" w:rsidRPr="001E3340" w:rsidRDefault="00C11953" w:rsidP="00C11953">
      <w:pPr>
        <w:tabs>
          <w:tab w:val="left" w:pos="8080"/>
        </w:tabs>
        <w:ind w:firstLine="0"/>
        <w:rPr>
          <w:sz w:val="26"/>
          <w:szCs w:val="26"/>
        </w:rPr>
      </w:pPr>
    </w:p>
    <w:tbl>
      <w:tblPr>
        <w:tblStyle w:val="ac"/>
        <w:tblW w:w="7938" w:type="dxa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1E3340" w:rsidRPr="001E3340" w:rsidTr="00182FBA">
        <w:tc>
          <w:tcPr>
            <w:tcW w:w="7938" w:type="dxa"/>
            <w:tcBorders>
              <w:bottom w:val="single" w:sz="4" w:space="0" w:color="auto"/>
            </w:tcBorders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C11953" w:rsidRPr="001E3340" w:rsidTr="00182FBA">
        <w:tc>
          <w:tcPr>
            <w:tcW w:w="7938" w:type="dxa"/>
            <w:tcBorders>
              <w:top w:val="single" w:sz="4" w:space="0" w:color="auto"/>
            </w:tcBorders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  <w:r w:rsidRPr="001E3340">
              <w:rPr>
                <w:sz w:val="22"/>
                <w:szCs w:val="22"/>
              </w:rPr>
              <w:t>(наименование структурного подразделения)</w:t>
            </w:r>
          </w:p>
        </w:tc>
      </w:tr>
    </w:tbl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tbl>
      <w:tblPr>
        <w:tblStyle w:val="ac"/>
        <w:tblW w:w="5812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119"/>
      </w:tblGrid>
      <w:tr w:rsidR="001E3340" w:rsidRPr="001E3340" w:rsidTr="00182FBA">
        <w:tc>
          <w:tcPr>
            <w:tcW w:w="2693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right"/>
              <w:rPr>
                <w:sz w:val="26"/>
                <w:szCs w:val="26"/>
              </w:rPr>
            </w:pPr>
            <w:r w:rsidRPr="001E3340">
              <w:rPr>
                <w:sz w:val="26"/>
                <w:szCs w:val="26"/>
              </w:rPr>
              <w:t>Начат</w:t>
            </w:r>
          </w:p>
        </w:tc>
        <w:tc>
          <w:tcPr>
            <w:tcW w:w="3119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  <w:r w:rsidRPr="001E3340">
              <w:rPr>
                <w:sz w:val="26"/>
                <w:szCs w:val="26"/>
              </w:rPr>
              <w:t>«__» __________ 20__ г.</w:t>
            </w:r>
          </w:p>
        </w:tc>
      </w:tr>
      <w:tr w:rsidR="00C11953" w:rsidRPr="001E3340" w:rsidTr="00182FBA">
        <w:tc>
          <w:tcPr>
            <w:tcW w:w="2693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right"/>
              <w:rPr>
                <w:sz w:val="26"/>
                <w:szCs w:val="26"/>
              </w:rPr>
            </w:pPr>
            <w:r w:rsidRPr="001E3340">
              <w:rPr>
                <w:sz w:val="26"/>
                <w:szCs w:val="26"/>
              </w:rPr>
              <w:t>Окончен</w:t>
            </w:r>
          </w:p>
        </w:tc>
        <w:tc>
          <w:tcPr>
            <w:tcW w:w="3119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  <w:r w:rsidRPr="001E3340">
              <w:rPr>
                <w:sz w:val="26"/>
                <w:szCs w:val="26"/>
              </w:rPr>
              <w:t>«__» __________ 20__ г.</w:t>
            </w:r>
          </w:p>
        </w:tc>
      </w:tr>
    </w:tbl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  <w:r w:rsidRPr="001E3340">
        <w:rPr>
          <w:b/>
          <w:i/>
          <w:sz w:val="26"/>
          <w:szCs w:val="26"/>
        </w:rPr>
        <w:t>(Последующие страницы)</w:t>
      </w: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</w:p>
    <w:tbl>
      <w:tblPr>
        <w:tblStyle w:val="ac"/>
        <w:tblW w:w="10739" w:type="dxa"/>
        <w:tblLook w:val="04A0" w:firstRow="1" w:lastRow="0" w:firstColumn="1" w:lastColumn="0" w:noHBand="0" w:noVBand="1"/>
      </w:tblPr>
      <w:tblGrid>
        <w:gridCol w:w="675"/>
        <w:gridCol w:w="1418"/>
        <w:gridCol w:w="5386"/>
        <w:gridCol w:w="3260"/>
      </w:tblGrid>
      <w:tr w:rsidR="001E3340" w:rsidRPr="001E3340" w:rsidTr="00182FBA">
        <w:tc>
          <w:tcPr>
            <w:tcW w:w="675" w:type="dxa"/>
            <w:vAlign w:val="center"/>
          </w:tcPr>
          <w:p w:rsidR="00C11953" w:rsidRPr="001E3340" w:rsidRDefault="00C11953" w:rsidP="00182FBA">
            <w:pPr>
              <w:ind w:firstLine="0"/>
              <w:jc w:val="center"/>
            </w:pPr>
            <w:r w:rsidRPr="001E3340">
              <w:t>№ п/п</w:t>
            </w:r>
          </w:p>
        </w:tc>
        <w:tc>
          <w:tcPr>
            <w:tcW w:w="1418" w:type="dxa"/>
            <w:vAlign w:val="center"/>
          </w:tcPr>
          <w:p w:rsidR="00C11953" w:rsidRPr="001E3340" w:rsidRDefault="00C11953" w:rsidP="00182FBA">
            <w:pPr>
              <w:ind w:firstLine="0"/>
              <w:jc w:val="center"/>
            </w:pPr>
            <w:r w:rsidRPr="001E3340">
              <w:t>Дата поступления</w:t>
            </w:r>
          </w:p>
        </w:tc>
        <w:tc>
          <w:tcPr>
            <w:tcW w:w="5386" w:type="dxa"/>
            <w:vAlign w:val="center"/>
          </w:tcPr>
          <w:p w:rsidR="00C11953" w:rsidRPr="001E3340" w:rsidRDefault="00C11953" w:rsidP="00182FBA">
            <w:pPr>
              <w:ind w:firstLine="0"/>
              <w:jc w:val="center"/>
            </w:pPr>
            <w:r w:rsidRPr="001E3340">
              <w:t>Наименование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документа, исх. №, дата</w:t>
            </w:r>
          </w:p>
        </w:tc>
        <w:tc>
          <w:tcPr>
            <w:tcW w:w="3260" w:type="dxa"/>
            <w:vAlign w:val="center"/>
          </w:tcPr>
          <w:p w:rsidR="00C11953" w:rsidRPr="001E3340" w:rsidRDefault="00C11953" w:rsidP="00182FBA">
            <w:pPr>
              <w:ind w:firstLine="0"/>
              <w:jc w:val="center"/>
            </w:pPr>
            <w:r w:rsidRPr="001E3340">
              <w:t>Ф.И.О. и подпись работников,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ознакомленных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с документом</w:t>
            </w:r>
          </w:p>
        </w:tc>
      </w:tr>
      <w:tr w:rsidR="001E3340" w:rsidRPr="001E3340" w:rsidTr="00182FBA">
        <w:tc>
          <w:tcPr>
            <w:tcW w:w="675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</w:pPr>
            <w:r w:rsidRPr="001E3340">
              <w:t>1</w:t>
            </w:r>
          </w:p>
        </w:tc>
        <w:tc>
          <w:tcPr>
            <w:tcW w:w="1418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</w:pPr>
            <w:r w:rsidRPr="001E3340">
              <w:t>2</w:t>
            </w:r>
          </w:p>
        </w:tc>
        <w:tc>
          <w:tcPr>
            <w:tcW w:w="5386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</w:pPr>
            <w:r w:rsidRPr="001E3340">
              <w:t>3</w:t>
            </w:r>
          </w:p>
        </w:tc>
        <w:tc>
          <w:tcPr>
            <w:tcW w:w="3260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</w:pPr>
            <w:r w:rsidRPr="001E3340">
              <w:t>4</w:t>
            </w:r>
          </w:p>
        </w:tc>
      </w:tr>
      <w:tr w:rsidR="00C11953" w:rsidRPr="001E3340" w:rsidTr="00182FBA">
        <w:tc>
          <w:tcPr>
            <w:tcW w:w="675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</w:tr>
    </w:tbl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tbl>
      <w:tblPr>
        <w:tblStyle w:val="ac"/>
        <w:tblW w:w="10743" w:type="dxa"/>
        <w:tblLook w:val="04A0" w:firstRow="1" w:lastRow="0" w:firstColumn="1" w:lastColumn="0" w:noHBand="0" w:noVBand="1"/>
      </w:tblPr>
      <w:tblGrid>
        <w:gridCol w:w="1098"/>
        <w:gridCol w:w="2271"/>
        <w:gridCol w:w="4961"/>
        <w:gridCol w:w="2413"/>
      </w:tblGrid>
      <w:tr w:rsidR="001E3340" w:rsidRPr="001E3340" w:rsidTr="00182FBA">
        <w:tc>
          <w:tcPr>
            <w:tcW w:w="1098" w:type="dxa"/>
            <w:vAlign w:val="center"/>
          </w:tcPr>
          <w:p w:rsidR="00C11953" w:rsidRPr="001E3340" w:rsidRDefault="00C11953" w:rsidP="00182FBA">
            <w:pPr>
              <w:ind w:firstLine="0"/>
              <w:jc w:val="center"/>
            </w:pPr>
            <w:r w:rsidRPr="001E3340">
              <w:t>Дата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доведения</w:t>
            </w:r>
          </w:p>
        </w:tc>
        <w:tc>
          <w:tcPr>
            <w:tcW w:w="2271" w:type="dxa"/>
            <w:vAlign w:val="center"/>
          </w:tcPr>
          <w:p w:rsidR="00C11953" w:rsidRPr="001E3340" w:rsidRDefault="00C11953" w:rsidP="00182FBA">
            <w:pPr>
              <w:ind w:firstLine="0"/>
              <w:jc w:val="center"/>
            </w:pPr>
            <w:r w:rsidRPr="001E3340">
              <w:t>Ф.И.О. и подпись работника, доводившего документ</w:t>
            </w:r>
          </w:p>
        </w:tc>
        <w:tc>
          <w:tcPr>
            <w:tcW w:w="4961" w:type="dxa"/>
            <w:vAlign w:val="center"/>
          </w:tcPr>
          <w:p w:rsidR="00C11953" w:rsidRPr="001E3340" w:rsidRDefault="00C11953" w:rsidP="00182FBA">
            <w:pPr>
              <w:ind w:firstLine="0"/>
              <w:jc w:val="center"/>
            </w:pPr>
            <w:r w:rsidRPr="001E3340">
              <w:t>Намеченные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мероприятия, сроки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их выполнения и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ответственные лица</w:t>
            </w:r>
          </w:p>
        </w:tc>
        <w:tc>
          <w:tcPr>
            <w:tcW w:w="2413" w:type="dxa"/>
            <w:vAlign w:val="center"/>
          </w:tcPr>
          <w:p w:rsidR="00C11953" w:rsidRPr="001E3340" w:rsidRDefault="00C11953" w:rsidP="00182FBA">
            <w:pPr>
              <w:ind w:firstLine="0"/>
              <w:jc w:val="center"/>
            </w:pPr>
            <w:r w:rsidRPr="001E3340">
              <w:t>Дата исполнения,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подпись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исполнителя</w:t>
            </w:r>
          </w:p>
        </w:tc>
      </w:tr>
      <w:tr w:rsidR="001E3340" w:rsidRPr="001E3340" w:rsidTr="00182FBA">
        <w:tc>
          <w:tcPr>
            <w:tcW w:w="1098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</w:pPr>
            <w:r w:rsidRPr="001E3340">
              <w:t>5</w:t>
            </w:r>
          </w:p>
        </w:tc>
        <w:tc>
          <w:tcPr>
            <w:tcW w:w="2271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</w:pPr>
            <w:r w:rsidRPr="001E3340">
              <w:t>6</w:t>
            </w:r>
          </w:p>
        </w:tc>
        <w:tc>
          <w:tcPr>
            <w:tcW w:w="4961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</w:pPr>
            <w:r w:rsidRPr="001E3340">
              <w:t>7</w:t>
            </w:r>
          </w:p>
        </w:tc>
        <w:tc>
          <w:tcPr>
            <w:tcW w:w="2413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</w:pPr>
            <w:r w:rsidRPr="001E3340">
              <w:t>8</w:t>
            </w:r>
          </w:p>
        </w:tc>
      </w:tr>
      <w:tr w:rsidR="001E3340" w:rsidRPr="001E3340" w:rsidTr="00182FBA">
        <w:tc>
          <w:tcPr>
            <w:tcW w:w="1098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413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</w:tr>
    </w:tbl>
    <w:p w:rsidR="00C11953" w:rsidRPr="003A6829" w:rsidRDefault="00C11953" w:rsidP="00C11953">
      <w:pPr>
        <w:tabs>
          <w:tab w:val="left" w:pos="8080"/>
        </w:tabs>
        <w:ind w:firstLine="0"/>
        <w:jc w:val="center"/>
        <w:rPr>
          <w:color w:val="FF0000"/>
          <w:sz w:val="26"/>
          <w:szCs w:val="26"/>
        </w:rPr>
      </w:pPr>
    </w:p>
    <w:p w:rsidR="00C11953" w:rsidRPr="003A6829" w:rsidRDefault="00C11953" w:rsidP="00C11953">
      <w:pPr>
        <w:tabs>
          <w:tab w:val="left" w:pos="8080"/>
        </w:tabs>
        <w:ind w:firstLine="0"/>
        <w:jc w:val="center"/>
        <w:rPr>
          <w:color w:val="FF0000"/>
          <w:sz w:val="26"/>
          <w:szCs w:val="26"/>
        </w:rPr>
      </w:pPr>
    </w:p>
    <w:p w:rsidR="00C11953" w:rsidRPr="003A6829" w:rsidRDefault="00C11953" w:rsidP="00C11953">
      <w:pPr>
        <w:tabs>
          <w:tab w:val="left" w:pos="8080"/>
        </w:tabs>
        <w:ind w:firstLine="0"/>
        <w:jc w:val="center"/>
        <w:rPr>
          <w:color w:val="FF0000"/>
          <w:sz w:val="26"/>
          <w:szCs w:val="26"/>
        </w:rPr>
      </w:pPr>
    </w:p>
    <w:p w:rsidR="00C11953" w:rsidRPr="003A6829" w:rsidRDefault="00C11953" w:rsidP="00C11953">
      <w:pPr>
        <w:tabs>
          <w:tab w:val="left" w:pos="8080"/>
        </w:tabs>
        <w:ind w:firstLine="0"/>
        <w:jc w:val="center"/>
        <w:rPr>
          <w:color w:val="FF0000"/>
          <w:sz w:val="26"/>
          <w:szCs w:val="26"/>
        </w:rPr>
      </w:pPr>
    </w:p>
    <w:p w:rsidR="00C11953" w:rsidRPr="003A6829" w:rsidRDefault="00C11953" w:rsidP="00C11953">
      <w:pPr>
        <w:tabs>
          <w:tab w:val="left" w:pos="8080"/>
        </w:tabs>
        <w:ind w:firstLine="0"/>
        <w:jc w:val="center"/>
        <w:rPr>
          <w:color w:val="FF0000"/>
          <w:sz w:val="26"/>
          <w:szCs w:val="26"/>
        </w:rPr>
      </w:pPr>
    </w:p>
    <w:p w:rsidR="00C11953" w:rsidRPr="003A6829" w:rsidRDefault="00C11953" w:rsidP="00C11953">
      <w:pPr>
        <w:tabs>
          <w:tab w:val="left" w:pos="8080"/>
        </w:tabs>
        <w:ind w:firstLine="0"/>
        <w:jc w:val="center"/>
        <w:rPr>
          <w:color w:val="FF0000"/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right"/>
        <w:rPr>
          <w:sz w:val="26"/>
          <w:szCs w:val="26"/>
        </w:rPr>
      </w:pPr>
      <w:r w:rsidRPr="005F6BB8">
        <w:rPr>
          <w:sz w:val="26"/>
          <w:szCs w:val="26"/>
        </w:rPr>
        <w:t xml:space="preserve">Приложение </w:t>
      </w:r>
      <w:r w:rsidR="005F6BB8" w:rsidRPr="005F6BB8">
        <w:rPr>
          <w:sz w:val="26"/>
          <w:szCs w:val="26"/>
        </w:rPr>
        <w:t>4</w:t>
      </w:r>
      <w:r w:rsidRPr="005F6BB8">
        <w:rPr>
          <w:sz w:val="26"/>
          <w:szCs w:val="26"/>
        </w:rPr>
        <w:t xml:space="preserve"> к ТЗ на </w:t>
      </w:r>
      <w:r w:rsidRPr="001E3340">
        <w:rPr>
          <w:sz w:val="26"/>
          <w:szCs w:val="26"/>
        </w:rPr>
        <w:t>поставку</w:t>
      </w:r>
    </w:p>
    <w:p w:rsidR="00C11953" w:rsidRPr="001E3340" w:rsidRDefault="006A248D" w:rsidP="00C11953">
      <w:pPr>
        <w:tabs>
          <w:tab w:val="left" w:pos="8080"/>
        </w:tabs>
        <w:ind w:firstLine="0"/>
        <w:jc w:val="right"/>
        <w:rPr>
          <w:sz w:val="22"/>
          <w:szCs w:val="22"/>
        </w:rPr>
      </w:pPr>
      <w:r>
        <w:rPr>
          <w:sz w:val="26"/>
          <w:szCs w:val="26"/>
        </w:rPr>
        <w:t>печатной продукции</w:t>
      </w:r>
      <w:r w:rsidR="00C11953" w:rsidRPr="001E3340">
        <w:rPr>
          <w:sz w:val="26"/>
          <w:szCs w:val="26"/>
        </w:rPr>
        <w:t>.  Лот № 401G</w:t>
      </w:r>
    </w:p>
    <w:p w:rsidR="00C11953" w:rsidRPr="006A248D" w:rsidRDefault="00C11953" w:rsidP="00C11953">
      <w:pPr>
        <w:tabs>
          <w:tab w:val="left" w:pos="8080"/>
        </w:tabs>
        <w:ind w:firstLine="0"/>
        <w:jc w:val="center"/>
        <w:rPr>
          <w:sz w:val="22"/>
          <w:szCs w:val="22"/>
        </w:rPr>
      </w:pPr>
    </w:p>
    <w:p w:rsidR="00C11953" w:rsidRPr="006A248D" w:rsidRDefault="00C11953" w:rsidP="00C11953">
      <w:pPr>
        <w:tabs>
          <w:tab w:val="left" w:pos="8080"/>
        </w:tabs>
        <w:ind w:firstLine="0"/>
        <w:jc w:val="center"/>
        <w:rPr>
          <w:sz w:val="22"/>
          <w:szCs w:val="22"/>
        </w:rPr>
      </w:pPr>
    </w:p>
    <w:p w:rsidR="00C11953" w:rsidRPr="006A248D" w:rsidRDefault="00C11953" w:rsidP="00C11953">
      <w:pPr>
        <w:tabs>
          <w:tab w:val="left" w:pos="8080"/>
        </w:tabs>
        <w:ind w:firstLine="0"/>
        <w:jc w:val="center"/>
        <w:rPr>
          <w:sz w:val="22"/>
          <w:szCs w:val="22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1E3340">
        <w:rPr>
          <w:sz w:val="26"/>
          <w:szCs w:val="26"/>
        </w:rPr>
        <w:t>Форма</w:t>
      </w:r>
      <w:r w:rsidRPr="001E3340">
        <w:rPr>
          <w:sz w:val="22"/>
          <w:szCs w:val="22"/>
        </w:rPr>
        <w:t xml:space="preserve"> </w:t>
      </w:r>
      <w:r w:rsidRPr="001E3340">
        <w:rPr>
          <w:sz w:val="26"/>
          <w:szCs w:val="26"/>
        </w:rPr>
        <w:t>журнала учета и доведения информационных</w:t>
      </w: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1E3340">
        <w:rPr>
          <w:sz w:val="26"/>
          <w:szCs w:val="26"/>
        </w:rPr>
        <w:t>противоаварийных документов о технологических нарушениях и ошибках персонала</w:t>
      </w: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  <w:r w:rsidRPr="001E3340">
        <w:rPr>
          <w:b/>
          <w:i/>
          <w:sz w:val="26"/>
          <w:szCs w:val="26"/>
        </w:rPr>
        <w:t>(Обложка)</w:t>
      </w: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1E3340">
        <w:rPr>
          <w:sz w:val="26"/>
          <w:szCs w:val="26"/>
        </w:rPr>
        <w:t>ЖУРНАЛ</w:t>
      </w: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1E3340">
        <w:rPr>
          <w:sz w:val="26"/>
          <w:szCs w:val="26"/>
        </w:rPr>
        <w:t>УЧЕТА И ДОВЕДЕНИЯ ИНФОРМАЦИОННЫХ ПРОТИВОАВАРИЙНЫХ</w:t>
      </w: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1E3340">
        <w:rPr>
          <w:sz w:val="26"/>
          <w:szCs w:val="26"/>
        </w:rPr>
        <w:t>ДОКУМЕНТОВ О ТЕХНОЛОГИЧЕСКИХ НАРУШЕНИЯХ И</w:t>
      </w: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1E3340">
        <w:rPr>
          <w:sz w:val="26"/>
          <w:szCs w:val="26"/>
        </w:rPr>
        <w:t>ОШИБКАХ ПЕРСОНАЛА</w:t>
      </w:r>
    </w:p>
    <w:p w:rsidR="00C11953" w:rsidRPr="001E3340" w:rsidRDefault="00C11953" w:rsidP="00C11953">
      <w:pPr>
        <w:tabs>
          <w:tab w:val="left" w:pos="8080"/>
        </w:tabs>
        <w:ind w:firstLine="0"/>
        <w:rPr>
          <w:b/>
          <w:i/>
          <w:sz w:val="26"/>
          <w:szCs w:val="26"/>
        </w:rPr>
      </w:pPr>
    </w:p>
    <w:tbl>
      <w:tblPr>
        <w:tblStyle w:val="ac"/>
        <w:tblW w:w="7938" w:type="dxa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1E3340" w:rsidRPr="001E3340" w:rsidTr="00182FBA">
        <w:tc>
          <w:tcPr>
            <w:tcW w:w="7938" w:type="dxa"/>
            <w:tcBorders>
              <w:bottom w:val="single" w:sz="4" w:space="0" w:color="auto"/>
            </w:tcBorders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C11953" w:rsidRPr="001E3340" w:rsidTr="00182FBA">
        <w:tc>
          <w:tcPr>
            <w:tcW w:w="7938" w:type="dxa"/>
            <w:tcBorders>
              <w:top w:val="single" w:sz="4" w:space="0" w:color="auto"/>
            </w:tcBorders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  <w:r w:rsidRPr="001E3340">
              <w:rPr>
                <w:sz w:val="22"/>
                <w:szCs w:val="22"/>
              </w:rPr>
              <w:t>(наименование организации)</w:t>
            </w:r>
          </w:p>
        </w:tc>
      </w:tr>
    </w:tbl>
    <w:p w:rsidR="00C11953" w:rsidRPr="001E3340" w:rsidRDefault="00C11953" w:rsidP="00C11953">
      <w:pPr>
        <w:tabs>
          <w:tab w:val="left" w:pos="8080"/>
        </w:tabs>
        <w:ind w:firstLine="0"/>
        <w:rPr>
          <w:sz w:val="26"/>
          <w:szCs w:val="26"/>
        </w:rPr>
      </w:pPr>
    </w:p>
    <w:tbl>
      <w:tblPr>
        <w:tblStyle w:val="ac"/>
        <w:tblW w:w="7938" w:type="dxa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1E3340" w:rsidRPr="001E3340" w:rsidTr="00182FBA">
        <w:tc>
          <w:tcPr>
            <w:tcW w:w="7938" w:type="dxa"/>
            <w:tcBorders>
              <w:bottom w:val="single" w:sz="4" w:space="0" w:color="auto"/>
            </w:tcBorders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C11953" w:rsidRPr="001E3340" w:rsidTr="00182FBA">
        <w:tc>
          <w:tcPr>
            <w:tcW w:w="7938" w:type="dxa"/>
            <w:tcBorders>
              <w:top w:val="single" w:sz="4" w:space="0" w:color="auto"/>
            </w:tcBorders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2"/>
                <w:szCs w:val="22"/>
              </w:rPr>
            </w:pPr>
            <w:r w:rsidRPr="001E3340">
              <w:rPr>
                <w:sz w:val="22"/>
                <w:szCs w:val="22"/>
              </w:rPr>
              <w:t>(наименование структурного подразделения)</w:t>
            </w:r>
          </w:p>
        </w:tc>
      </w:tr>
    </w:tbl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tbl>
      <w:tblPr>
        <w:tblStyle w:val="ac"/>
        <w:tblW w:w="5812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119"/>
      </w:tblGrid>
      <w:tr w:rsidR="001E3340" w:rsidRPr="001E3340" w:rsidTr="00182FBA">
        <w:tc>
          <w:tcPr>
            <w:tcW w:w="2693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right"/>
              <w:rPr>
                <w:sz w:val="26"/>
                <w:szCs w:val="26"/>
              </w:rPr>
            </w:pPr>
            <w:r w:rsidRPr="001E3340">
              <w:rPr>
                <w:sz w:val="26"/>
                <w:szCs w:val="26"/>
              </w:rPr>
              <w:t>Начат</w:t>
            </w:r>
          </w:p>
        </w:tc>
        <w:tc>
          <w:tcPr>
            <w:tcW w:w="3119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  <w:r w:rsidRPr="001E3340">
              <w:rPr>
                <w:sz w:val="26"/>
                <w:szCs w:val="26"/>
              </w:rPr>
              <w:t>«__» __________ 20__ г.</w:t>
            </w:r>
          </w:p>
        </w:tc>
      </w:tr>
      <w:tr w:rsidR="00C11953" w:rsidRPr="001E3340" w:rsidTr="00182FBA">
        <w:tc>
          <w:tcPr>
            <w:tcW w:w="2693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right"/>
              <w:rPr>
                <w:sz w:val="26"/>
                <w:szCs w:val="26"/>
              </w:rPr>
            </w:pPr>
            <w:r w:rsidRPr="001E3340">
              <w:rPr>
                <w:sz w:val="26"/>
                <w:szCs w:val="26"/>
              </w:rPr>
              <w:t>Окончен</w:t>
            </w:r>
          </w:p>
        </w:tc>
        <w:tc>
          <w:tcPr>
            <w:tcW w:w="3119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  <w:r w:rsidRPr="001E3340">
              <w:rPr>
                <w:sz w:val="26"/>
                <w:szCs w:val="26"/>
              </w:rPr>
              <w:t>«__» __________ 20__ г.</w:t>
            </w:r>
          </w:p>
        </w:tc>
      </w:tr>
    </w:tbl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  <w:r w:rsidRPr="001E3340">
        <w:rPr>
          <w:b/>
          <w:i/>
          <w:sz w:val="26"/>
          <w:szCs w:val="26"/>
        </w:rPr>
        <w:t>(Последующие страницы)</w:t>
      </w:r>
    </w:p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b/>
          <w:i/>
          <w:sz w:val="26"/>
          <w:szCs w:val="26"/>
        </w:rPr>
      </w:pPr>
    </w:p>
    <w:tbl>
      <w:tblPr>
        <w:tblStyle w:val="ac"/>
        <w:tblW w:w="10739" w:type="dxa"/>
        <w:tblLook w:val="04A0" w:firstRow="1" w:lastRow="0" w:firstColumn="1" w:lastColumn="0" w:noHBand="0" w:noVBand="1"/>
      </w:tblPr>
      <w:tblGrid>
        <w:gridCol w:w="675"/>
        <w:gridCol w:w="1418"/>
        <w:gridCol w:w="5386"/>
        <w:gridCol w:w="3260"/>
      </w:tblGrid>
      <w:tr w:rsidR="001E3340" w:rsidRPr="001E3340" w:rsidTr="00182FBA">
        <w:tc>
          <w:tcPr>
            <w:tcW w:w="675" w:type="dxa"/>
            <w:vAlign w:val="center"/>
          </w:tcPr>
          <w:p w:rsidR="00C11953" w:rsidRPr="001E3340" w:rsidRDefault="00C11953" w:rsidP="00182FBA">
            <w:pPr>
              <w:ind w:firstLine="0"/>
              <w:jc w:val="center"/>
            </w:pPr>
            <w:r w:rsidRPr="001E3340">
              <w:t>№ п/п</w:t>
            </w:r>
          </w:p>
        </w:tc>
        <w:tc>
          <w:tcPr>
            <w:tcW w:w="1418" w:type="dxa"/>
            <w:vAlign w:val="center"/>
          </w:tcPr>
          <w:p w:rsidR="00C11953" w:rsidRPr="001E3340" w:rsidRDefault="00C11953" w:rsidP="00182FBA">
            <w:pPr>
              <w:ind w:firstLine="0"/>
              <w:jc w:val="center"/>
            </w:pPr>
            <w:r w:rsidRPr="001E3340">
              <w:t>Дата поступления</w:t>
            </w:r>
          </w:p>
        </w:tc>
        <w:tc>
          <w:tcPr>
            <w:tcW w:w="5386" w:type="dxa"/>
            <w:vAlign w:val="center"/>
          </w:tcPr>
          <w:p w:rsidR="00C11953" w:rsidRPr="001E3340" w:rsidRDefault="00C11953" w:rsidP="00182FBA">
            <w:pPr>
              <w:ind w:firstLine="0"/>
              <w:jc w:val="center"/>
            </w:pPr>
            <w:r w:rsidRPr="001E3340">
              <w:t>Наименование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документа, исх. №, дата</w:t>
            </w:r>
          </w:p>
        </w:tc>
        <w:tc>
          <w:tcPr>
            <w:tcW w:w="3260" w:type="dxa"/>
            <w:vAlign w:val="center"/>
          </w:tcPr>
          <w:p w:rsidR="00C11953" w:rsidRPr="001E3340" w:rsidRDefault="00C11953" w:rsidP="00182FBA">
            <w:pPr>
              <w:ind w:firstLine="0"/>
              <w:jc w:val="center"/>
            </w:pPr>
            <w:r w:rsidRPr="001E3340">
              <w:t>Ф.И.О. и подпись работников,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ознакомленных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с документом</w:t>
            </w:r>
          </w:p>
        </w:tc>
      </w:tr>
      <w:tr w:rsidR="001E3340" w:rsidRPr="001E3340" w:rsidTr="00182FBA">
        <w:tc>
          <w:tcPr>
            <w:tcW w:w="675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</w:pPr>
            <w:r w:rsidRPr="001E3340">
              <w:t>1</w:t>
            </w:r>
          </w:p>
        </w:tc>
        <w:tc>
          <w:tcPr>
            <w:tcW w:w="1418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</w:pPr>
            <w:r w:rsidRPr="001E3340">
              <w:t>2</w:t>
            </w:r>
          </w:p>
        </w:tc>
        <w:tc>
          <w:tcPr>
            <w:tcW w:w="5386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</w:pPr>
            <w:r w:rsidRPr="001E3340">
              <w:t>3</w:t>
            </w:r>
          </w:p>
        </w:tc>
        <w:tc>
          <w:tcPr>
            <w:tcW w:w="3260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</w:pPr>
            <w:r w:rsidRPr="001E3340">
              <w:t>4</w:t>
            </w:r>
          </w:p>
        </w:tc>
      </w:tr>
      <w:tr w:rsidR="00C11953" w:rsidRPr="001E3340" w:rsidTr="00182FBA">
        <w:tc>
          <w:tcPr>
            <w:tcW w:w="675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</w:tr>
    </w:tbl>
    <w:p w:rsidR="00C11953" w:rsidRPr="001E3340" w:rsidRDefault="00C11953" w:rsidP="00C11953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tbl>
      <w:tblPr>
        <w:tblStyle w:val="ac"/>
        <w:tblW w:w="10743" w:type="dxa"/>
        <w:tblLook w:val="04A0" w:firstRow="1" w:lastRow="0" w:firstColumn="1" w:lastColumn="0" w:noHBand="0" w:noVBand="1"/>
      </w:tblPr>
      <w:tblGrid>
        <w:gridCol w:w="1098"/>
        <w:gridCol w:w="2271"/>
        <w:gridCol w:w="4961"/>
        <w:gridCol w:w="2413"/>
      </w:tblGrid>
      <w:tr w:rsidR="001E3340" w:rsidRPr="001E3340" w:rsidTr="00182FBA">
        <w:tc>
          <w:tcPr>
            <w:tcW w:w="1098" w:type="dxa"/>
            <w:vAlign w:val="center"/>
          </w:tcPr>
          <w:p w:rsidR="00C11953" w:rsidRPr="001E3340" w:rsidRDefault="00C11953" w:rsidP="00182FBA">
            <w:pPr>
              <w:ind w:firstLine="0"/>
              <w:jc w:val="center"/>
            </w:pPr>
            <w:r w:rsidRPr="001E3340">
              <w:t>Дата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доведения</w:t>
            </w:r>
          </w:p>
        </w:tc>
        <w:tc>
          <w:tcPr>
            <w:tcW w:w="2271" w:type="dxa"/>
            <w:vAlign w:val="center"/>
          </w:tcPr>
          <w:p w:rsidR="00C11953" w:rsidRPr="001E3340" w:rsidRDefault="00C11953" w:rsidP="00182FBA">
            <w:pPr>
              <w:ind w:firstLine="0"/>
              <w:jc w:val="center"/>
            </w:pPr>
            <w:r w:rsidRPr="001E3340">
              <w:t>Ф.И.О. и подпись работника, доводившего документ</w:t>
            </w:r>
          </w:p>
        </w:tc>
        <w:tc>
          <w:tcPr>
            <w:tcW w:w="4961" w:type="dxa"/>
            <w:vAlign w:val="center"/>
          </w:tcPr>
          <w:p w:rsidR="00C11953" w:rsidRPr="001E3340" w:rsidRDefault="00C11953" w:rsidP="00182FBA">
            <w:pPr>
              <w:ind w:firstLine="0"/>
              <w:jc w:val="center"/>
            </w:pPr>
            <w:r w:rsidRPr="001E3340">
              <w:t>Намеченные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мероприятия, сроки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их выполнения и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ответственные лица</w:t>
            </w:r>
          </w:p>
        </w:tc>
        <w:tc>
          <w:tcPr>
            <w:tcW w:w="2413" w:type="dxa"/>
            <w:vAlign w:val="center"/>
          </w:tcPr>
          <w:p w:rsidR="00C11953" w:rsidRPr="001E3340" w:rsidRDefault="00C11953" w:rsidP="00182FBA">
            <w:pPr>
              <w:ind w:firstLine="0"/>
              <w:jc w:val="center"/>
            </w:pPr>
            <w:r w:rsidRPr="001E3340">
              <w:t>Дата исполнения,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подпись</w:t>
            </w:r>
          </w:p>
          <w:p w:rsidR="00C11953" w:rsidRPr="001E3340" w:rsidRDefault="00C11953" w:rsidP="00182FBA">
            <w:pPr>
              <w:ind w:firstLine="0"/>
              <w:jc w:val="center"/>
            </w:pPr>
            <w:r w:rsidRPr="001E3340">
              <w:t>исполнителя</w:t>
            </w:r>
          </w:p>
        </w:tc>
      </w:tr>
      <w:tr w:rsidR="001E3340" w:rsidRPr="001E3340" w:rsidTr="00182FBA">
        <w:tc>
          <w:tcPr>
            <w:tcW w:w="1098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</w:pPr>
            <w:r w:rsidRPr="001E3340">
              <w:t>5</w:t>
            </w:r>
          </w:p>
        </w:tc>
        <w:tc>
          <w:tcPr>
            <w:tcW w:w="2271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</w:pPr>
            <w:r w:rsidRPr="001E3340">
              <w:t>6</w:t>
            </w:r>
          </w:p>
        </w:tc>
        <w:tc>
          <w:tcPr>
            <w:tcW w:w="4961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</w:pPr>
            <w:r w:rsidRPr="001E3340">
              <w:t>7</w:t>
            </w:r>
          </w:p>
        </w:tc>
        <w:tc>
          <w:tcPr>
            <w:tcW w:w="2413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</w:pPr>
            <w:r w:rsidRPr="001E3340">
              <w:t>8</w:t>
            </w:r>
          </w:p>
        </w:tc>
      </w:tr>
      <w:tr w:rsidR="001E3340" w:rsidRPr="001E3340" w:rsidTr="00182FBA">
        <w:tc>
          <w:tcPr>
            <w:tcW w:w="1098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413" w:type="dxa"/>
          </w:tcPr>
          <w:p w:rsidR="00C11953" w:rsidRPr="001E3340" w:rsidRDefault="00C11953" w:rsidP="00182FBA">
            <w:pPr>
              <w:tabs>
                <w:tab w:val="left" w:pos="808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</w:tr>
    </w:tbl>
    <w:p w:rsidR="00C11953" w:rsidRPr="001E3340" w:rsidRDefault="00C11953" w:rsidP="002C00FF">
      <w:pPr>
        <w:tabs>
          <w:tab w:val="left" w:pos="8080"/>
        </w:tabs>
        <w:ind w:firstLine="0"/>
        <w:jc w:val="center"/>
        <w:rPr>
          <w:sz w:val="22"/>
          <w:szCs w:val="22"/>
          <w:lang w:val="en-US"/>
        </w:rPr>
      </w:pPr>
    </w:p>
    <w:sectPr w:rsidR="00C11953" w:rsidRPr="001E3340" w:rsidSect="009440E3">
      <w:pgSz w:w="12240" w:h="15840" w:code="1"/>
      <w:pgMar w:top="397" w:right="902" w:bottom="425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2D6" w:rsidRDefault="007F62D6">
      <w:r>
        <w:separator/>
      </w:r>
    </w:p>
  </w:endnote>
  <w:endnote w:type="continuationSeparator" w:id="0">
    <w:p w:rsidR="007F62D6" w:rsidRDefault="007F6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761972"/>
      <w:docPartObj>
        <w:docPartGallery w:val="Page Numbers (Bottom of Page)"/>
        <w:docPartUnique/>
      </w:docPartObj>
    </w:sdtPr>
    <w:sdtEndPr/>
    <w:sdtContent>
      <w:p w:rsidR="00182FBA" w:rsidRDefault="00182FBA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9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82FBA" w:rsidRDefault="00182FB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9289"/>
      <w:docPartObj>
        <w:docPartGallery w:val="Page Numbers (Bottom of Page)"/>
        <w:docPartUnique/>
      </w:docPartObj>
    </w:sdtPr>
    <w:sdtEndPr/>
    <w:sdtContent>
      <w:p w:rsidR="00182FBA" w:rsidRDefault="00182FBA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82FBA" w:rsidRDefault="00182FB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2D6" w:rsidRDefault="007F62D6">
      <w:r>
        <w:separator/>
      </w:r>
    </w:p>
  </w:footnote>
  <w:footnote w:type="continuationSeparator" w:id="0">
    <w:p w:rsidR="007F62D6" w:rsidRDefault="007F6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FBA" w:rsidRDefault="00182FB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182FBA" w:rsidRDefault="00182FB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2F0E9904"/>
    <w:lvl w:ilvl="0" w:tplc="A3A433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2370456"/>
    <w:multiLevelType w:val="hybridMultilevel"/>
    <w:tmpl w:val="39409FA2"/>
    <w:lvl w:ilvl="0" w:tplc="BF9C43B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40CE1"/>
    <w:multiLevelType w:val="hybridMultilevel"/>
    <w:tmpl w:val="74E4B13E"/>
    <w:lvl w:ilvl="0" w:tplc="CE36791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5F269C36"/>
    <w:lvl w:ilvl="0">
      <w:start w:val="1"/>
      <w:numFmt w:val="decimal"/>
      <w:lvlText w:val="%1."/>
      <w:lvlJc w:val="left"/>
      <w:pPr>
        <w:ind w:left="1429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ED958FC"/>
    <w:multiLevelType w:val="hybridMultilevel"/>
    <w:tmpl w:val="72F8326E"/>
    <w:lvl w:ilvl="0" w:tplc="2858FA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03B15"/>
    <w:multiLevelType w:val="hybridMultilevel"/>
    <w:tmpl w:val="4E6ABAD2"/>
    <w:lvl w:ilvl="0" w:tplc="A7166D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2"/>
  </w:num>
  <w:num w:numId="11">
    <w:abstractNumId w:val="13"/>
  </w:num>
  <w:num w:numId="12">
    <w:abstractNumId w:val="1"/>
  </w:num>
  <w:num w:numId="13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BDF"/>
    <w:rsid w:val="00002014"/>
    <w:rsid w:val="0000261E"/>
    <w:rsid w:val="00003019"/>
    <w:rsid w:val="00003663"/>
    <w:rsid w:val="0000369B"/>
    <w:rsid w:val="00004529"/>
    <w:rsid w:val="00004DA3"/>
    <w:rsid w:val="0000513E"/>
    <w:rsid w:val="00005360"/>
    <w:rsid w:val="000069D6"/>
    <w:rsid w:val="00010695"/>
    <w:rsid w:val="00012FEE"/>
    <w:rsid w:val="000141BE"/>
    <w:rsid w:val="00014AC5"/>
    <w:rsid w:val="00014DE9"/>
    <w:rsid w:val="00014FB4"/>
    <w:rsid w:val="000150AB"/>
    <w:rsid w:val="000153E9"/>
    <w:rsid w:val="00015807"/>
    <w:rsid w:val="00015CF2"/>
    <w:rsid w:val="00016DC9"/>
    <w:rsid w:val="00017101"/>
    <w:rsid w:val="00020BC6"/>
    <w:rsid w:val="00020DD3"/>
    <w:rsid w:val="00021AAA"/>
    <w:rsid w:val="00023BB4"/>
    <w:rsid w:val="000253B4"/>
    <w:rsid w:val="00026ECC"/>
    <w:rsid w:val="00027351"/>
    <w:rsid w:val="000273ED"/>
    <w:rsid w:val="000312FC"/>
    <w:rsid w:val="0003144D"/>
    <w:rsid w:val="00031516"/>
    <w:rsid w:val="00032681"/>
    <w:rsid w:val="00033B90"/>
    <w:rsid w:val="00034A56"/>
    <w:rsid w:val="0003632B"/>
    <w:rsid w:val="00036612"/>
    <w:rsid w:val="000412FB"/>
    <w:rsid w:val="00042AAD"/>
    <w:rsid w:val="00042ABF"/>
    <w:rsid w:val="00042B5D"/>
    <w:rsid w:val="00044383"/>
    <w:rsid w:val="0004514A"/>
    <w:rsid w:val="00046DC2"/>
    <w:rsid w:val="00046E6D"/>
    <w:rsid w:val="0004703E"/>
    <w:rsid w:val="00047E1E"/>
    <w:rsid w:val="00050448"/>
    <w:rsid w:val="00051535"/>
    <w:rsid w:val="000520FC"/>
    <w:rsid w:val="000544E5"/>
    <w:rsid w:val="00054CC8"/>
    <w:rsid w:val="00055B24"/>
    <w:rsid w:val="00057F19"/>
    <w:rsid w:val="00057FBD"/>
    <w:rsid w:val="000630F6"/>
    <w:rsid w:val="00064651"/>
    <w:rsid w:val="000707B2"/>
    <w:rsid w:val="000717BB"/>
    <w:rsid w:val="00071958"/>
    <w:rsid w:val="00071959"/>
    <w:rsid w:val="00071F50"/>
    <w:rsid w:val="00072331"/>
    <w:rsid w:val="00073219"/>
    <w:rsid w:val="00074049"/>
    <w:rsid w:val="000776BE"/>
    <w:rsid w:val="00080877"/>
    <w:rsid w:val="000808BE"/>
    <w:rsid w:val="00080D18"/>
    <w:rsid w:val="00082B21"/>
    <w:rsid w:val="00084788"/>
    <w:rsid w:val="00084847"/>
    <w:rsid w:val="000858AE"/>
    <w:rsid w:val="000858CD"/>
    <w:rsid w:val="00085DAC"/>
    <w:rsid w:val="00092B98"/>
    <w:rsid w:val="00094AC3"/>
    <w:rsid w:val="00095669"/>
    <w:rsid w:val="000961A3"/>
    <w:rsid w:val="000A0337"/>
    <w:rsid w:val="000A0393"/>
    <w:rsid w:val="000A3F7C"/>
    <w:rsid w:val="000A4D5C"/>
    <w:rsid w:val="000A6598"/>
    <w:rsid w:val="000A675C"/>
    <w:rsid w:val="000B068C"/>
    <w:rsid w:val="000B4064"/>
    <w:rsid w:val="000B5D7C"/>
    <w:rsid w:val="000B7290"/>
    <w:rsid w:val="000B7329"/>
    <w:rsid w:val="000B7484"/>
    <w:rsid w:val="000C0468"/>
    <w:rsid w:val="000C10DD"/>
    <w:rsid w:val="000C2897"/>
    <w:rsid w:val="000C314E"/>
    <w:rsid w:val="000C41EF"/>
    <w:rsid w:val="000C69C2"/>
    <w:rsid w:val="000C6D57"/>
    <w:rsid w:val="000C6FE0"/>
    <w:rsid w:val="000D0F91"/>
    <w:rsid w:val="000D1236"/>
    <w:rsid w:val="000D162D"/>
    <w:rsid w:val="000D2578"/>
    <w:rsid w:val="000D3775"/>
    <w:rsid w:val="000D39DD"/>
    <w:rsid w:val="000D4FD2"/>
    <w:rsid w:val="000D57BD"/>
    <w:rsid w:val="000D639C"/>
    <w:rsid w:val="000D6AFF"/>
    <w:rsid w:val="000D6C67"/>
    <w:rsid w:val="000D6F7D"/>
    <w:rsid w:val="000D7478"/>
    <w:rsid w:val="000D7893"/>
    <w:rsid w:val="000E0065"/>
    <w:rsid w:val="000E00E1"/>
    <w:rsid w:val="000E0585"/>
    <w:rsid w:val="000E0A2A"/>
    <w:rsid w:val="000E138E"/>
    <w:rsid w:val="000E3EB7"/>
    <w:rsid w:val="000E40F0"/>
    <w:rsid w:val="000E4F6C"/>
    <w:rsid w:val="000E5B19"/>
    <w:rsid w:val="000E5CC8"/>
    <w:rsid w:val="000E63B7"/>
    <w:rsid w:val="000E775A"/>
    <w:rsid w:val="000E79D9"/>
    <w:rsid w:val="000F0181"/>
    <w:rsid w:val="000F06FD"/>
    <w:rsid w:val="000F08B9"/>
    <w:rsid w:val="000F3E8B"/>
    <w:rsid w:val="000F6F5B"/>
    <w:rsid w:val="00100D88"/>
    <w:rsid w:val="0010111C"/>
    <w:rsid w:val="00101290"/>
    <w:rsid w:val="001014EA"/>
    <w:rsid w:val="00101DD6"/>
    <w:rsid w:val="00106731"/>
    <w:rsid w:val="00106A45"/>
    <w:rsid w:val="00107271"/>
    <w:rsid w:val="00107C2A"/>
    <w:rsid w:val="001102F9"/>
    <w:rsid w:val="001123F2"/>
    <w:rsid w:val="00112F7E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2D65"/>
    <w:rsid w:val="001339EF"/>
    <w:rsid w:val="00133EF7"/>
    <w:rsid w:val="00136193"/>
    <w:rsid w:val="00136404"/>
    <w:rsid w:val="00136D10"/>
    <w:rsid w:val="0013751A"/>
    <w:rsid w:val="00137DB5"/>
    <w:rsid w:val="001408A3"/>
    <w:rsid w:val="00141439"/>
    <w:rsid w:val="00141745"/>
    <w:rsid w:val="001418AB"/>
    <w:rsid w:val="00143107"/>
    <w:rsid w:val="00143ED8"/>
    <w:rsid w:val="00145642"/>
    <w:rsid w:val="00145F30"/>
    <w:rsid w:val="00146646"/>
    <w:rsid w:val="00146ACF"/>
    <w:rsid w:val="00147BEE"/>
    <w:rsid w:val="0015016E"/>
    <w:rsid w:val="00150564"/>
    <w:rsid w:val="001509E5"/>
    <w:rsid w:val="00151192"/>
    <w:rsid w:val="00151D69"/>
    <w:rsid w:val="001533C1"/>
    <w:rsid w:val="0015383E"/>
    <w:rsid w:val="00153F44"/>
    <w:rsid w:val="00154809"/>
    <w:rsid w:val="001548E7"/>
    <w:rsid w:val="00155578"/>
    <w:rsid w:val="00155F16"/>
    <w:rsid w:val="001567CA"/>
    <w:rsid w:val="00156931"/>
    <w:rsid w:val="0016192E"/>
    <w:rsid w:val="00162A2B"/>
    <w:rsid w:val="00162D85"/>
    <w:rsid w:val="0016306D"/>
    <w:rsid w:val="0016331E"/>
    <w:rsid w:val="00163418"/>
    <w:rsid w:val="00165DBD"/>
    <w:rsid w:val="00165E14"/>
    <w:rsid w:val="00166FCC"/>
    <w:rsid w:val="00170481"/>
    <w:rsid w:val="00172FCE"/>
    <w:rsid w:val="00173531"/>
    <w:rsid w:val="00175053"/>
    <w:rsid w:val="00175B84"/>
    <w:rsid w:val="00177C04"/>
    <w:rsid w:val="00177F5D"/>
    <w:rsid w:val="00180912"/>
    <w:rsid w:val="00180CE3"/>
    <w:rsid w:val="00180D5A"/>
    <w:rsid w:val="00181BBF"/>
    <w:rsid w:val="00182091"/>
    <w:rsid w:val="00182934"/>
    <w:rsid w:val="00182FBA"/>
    <w:rsid w:val="001868B5"/>
    <w:rsid w:val="00190A26"/>
    <w:rsid w:val="00192E02"/>
    <w:rsid w:val="001936B5"/>
    <w:rsid w:val="00193DB0"/>
    <w:rsid w:val="00195AEF"/>
    <w:rsid w:val="00195E7E"/>
    <w:rsid w:val="001962E5"/>
    <w:rsid w:val="00196802"/>
    <w:rsid w:val="001A22A5"/>
    <w:rsid w:val="001A2829"/>
    <w:rsid w:val="001A3E17"/>
    <w:rsid w:val="001A5D99"/>
    <w:rsid w:val="001A623B"/>
    <w:rsid w:val="001A7121"/>
    <w:rsid w:val="001A7AC6"/>
    <w:rsid w:val="001B1A0F"/>
    <w:rsid w:val="001B285C"/>
    <w:rsid w:val="001B2AAF"/>
    <w:rsid w:val="001B3038"/>
    <w:rsid w:val="001B3E25"/>
    <w:rsid w:val="001B43BA"/>
    <w:rsid w:val="001B6EC8"/>
    <w:rsid w:val="001B7FD4"/>
    <w:rsid w:val="001C01EB"/>
    <w:rsid w:val="001C19CB"/>
    <w:rsid w:val="001C347A"/>
    <w:rsid w:val="001C37EA"/>
    <w:rsid w:val="001C3828"/>
    <w:rsid w:val="001C5EED"/>
    <w:rsid w:val="001C745B"/>
    <w:rsid w:val="001D0A85"/>
    <w:rsid w:val="001D1A40"/>
    <w:rsid w:val="001D2559"/>
    <w:rsid w:val="001D5D1C"/>
    <w:rsid w:val="001D714C"/>
    <w:rsid w:val="001E319B"/>
    <w:rsid w:val="001E3340"/>
    <w:rsid w:val="001E634A"/>
    <w:rsid w:val="001E6D26"/>
    <w:rsid w:val="001F0553"/>
    <w:rsid w:val="001F090B"/>
    <w:rsid w:val="001F19B0"/>
    <w:rsid w:val="001F2292"/>
    <w:rsid w:val="001F4A69"/>
    <w:rsid w:val="001F51F8"/>
    <w:rsid w:val="001F5706"/>
    <w:rsid w:val="001F6CEB"/>
    <w:rsid w:val="001F758F"/>
    <w:rsid w:val="00201E02"/>
    <w:rsid w:val="002037CA"/>
    <w:rsid w:val="00206147"/>
    <w:rsid w:val="0021026D"/>
    <w:rsid w:val="00210BC5"/>
    <w:rsid w:val="00213168"/>
    <w:rsid w:val="0021474F"/>
    <w:rsid w:val="00217F1E"/>
    <w:rsid w:val="00220881"/>
    <w:rsid w:val="00220A08"/>
    <w:rsid w:val="00220A91"/>
    <w:rsid w:val="00220C02"/>
    <w:rsid w:val="00221D18"/>
    <w:rsid w:val="00223CF4"/>
    <w:rsid w:val="00224106"/>
    <w:rsid w:val="0022419B"/>
    <w:rsid w:val="0022460D"/>
    <w:rsid w:val="0022520E"/>
    <w:rsid w:val="0022525B"/>
    <w:rsid w:val="002252A1"/>
    <w:rsid w:val="00225815"/>
    <w:rsid w:val="00226D45"/>
    <w:rsid w:val="0022700D"/>
    <w:rsid w:val="0023153A"/>
    <w:rsid w:val="00231C99"/>
    <w:rsid w:val="00232D46"/>
    <w:rsid w:val="00232E4A"/>
    <w:rsid w:val="002351FB"/>
    <w:rsid w:val="002361F0"/>
    <w:rsid w:val="00236C7B"/>
    <w:rsid w:val="00241E80"/>
    <w:rsid w:val="0024201B"/>
    <w:rsid w:val="00242C9E"/>
    <w:rsid w:val="00243D03"/>
    <w:rsid w:val="002446B5"/>
    <w:rsid w:val="00244733"/>
    <w:rsid w:val="00245AB3"/>
    <w:rsid w:val="0024696C"/>
    <w:rsid w:val="00247143"/>
    <w:rsid w:val="00247E6F"/>
    <w:rsid w:val="0025072F"/>
    <w:rsid w:val="00252FCF"/>
    <w:rsid w:val="00254341"/>
    <w:rsid w:val="00257D81"/>
    <w:rsid w:val="0026032B"/>
    <w:rsid w:val="00260A64"/>
    <w:rsid w:val="00261ADD"/>
    <w:rsid w:val="0026458C"/>
    <w:rsid w:val="00265CEA"/>
    <w:rsid w:val="00265E47"/>
    <w:rsid w:val="00265EA0"/>
    <w:rsid w:val="002662E7"/>
    <w:rsid w:val="00266EA4"/>
    <w:rsid w:val="002671A7"/>
    <w:rsid w:val="002678A8"/>
    <w:rsid w:val="00267C77"/>
    <w:rsid w:val="0027013C"/>
    <w:rsid w:val="00270A7F"/>
    <w:rsid w:val="00272618"/>
    <w:rsid w:val="00274583"/>
    <w:rsid w:val="002761C6"/>
    <w:rsid w:val="00277659"/>
    <w:rsid w:val="00280865"/>
    <w:rsid w:val="002818F3"/>
    <w:rsid w:val="00281C4A"/>
    <w:rsid w:val="00282C2E"/>
    <w:rsid w:val="002834EE"/>
    <w:rsid w:val="00283DC1"/>
    <w:rsid w:val="00285586"/>
    <w:rsid w:val="002855D1"/>
    <w:rsid w:val="00286922"/>
    <w:rsid w:val="00286CF9"/>
    <w:rsid w:val="00287E46"/>
    <w:rsid w:val="002917BC"/>
    <w:rsid w:val="00291868"/>
    <w:rsid w:val="00291CBF"/>
    <w:rsid w:val="002920BD"/>
    <w:rsid w:val="0029238F"/>
    <w:rsid w:val="002934B4"/>
    <w:rsid w:val="002940AB"/>
    <w:rsid w:val="002941EE"/>
    <w:rsid w:val="00294421"/>
    <w:rsid w:val="002944C8"/>
    <w:rsid w:val="0029460D"/>
    <w:rsid w:val="0029494E"/>
    <w:rsid w:val="00294A19"/>
    <w:rsid w:val="00295339"/>
    <w:rsid w:val="002957D5"/>
    <w:rsid w:val="00295CA9"/>
    <w:rsid w:val="00295F44"/>
    <w:rsid w:val="00296D9B"/>
    <w:rsid w:val="002A04A8"/>
    <w:rsid w:val="002A1373"/>
    <w:rsid w:val="002A1FAD"/>
    <w:rsid w:val="002A2B67"/>
    <w:rsid w:val="002A3E9F"/>
    <w:rsid w:val="002A5238"/>
    <w:rsid w:val="002A64D3"/>
    <w:rsid w:val="002A6EE9"/>
    <w:rsid w:val="002A75AE"/>
    <w:rsid w:val="002A7741"/>
    <w:rsid w:val="002A7D7B"/>
    <w:rsid w:val="002B06A7"/>
    <w:rsid w:val="002B2AEB"/>
    <w:rsid w:val="002B5EB4"/>
    <w:rsid w:val="002C00FF"/>
    <w:rsid w:val="002C08A7"/>
    <w:rsid w:val="002C09DD"/>
    <w:rsid w:val="002C1AA6"/>
    <w:rsid w:val="002C5858"/>
    <w:rsid w:val="002C6308"/>
    <w:rsid w:val="002D1182"/>
    <w:rsid w:val="002D1202"/>
    <w:rsid w:val="002D12BF"/>
    <w:rsid w:val="002D133C"/>
    <w:rsid w:val="002D17FF"/>
    <w:rsid w:val="002D3D48"/>
    <w:rsid w:val="002D5139"/>
    <w:rsid w:val="002D5E88"/>
    <w:rsid w:val="002D68A2"/>
    <w:rsid w:val="002D73BB"/>
    <w:rsid w:val="002E18B5"/>
    <w:rsid w:val="002E18D7"/>
    <w:rsid w:val="002E22F4"/>
    <w:rsid w:val="002E2AF2"/>
    <w:rsid w:val="002E3087"/>
    <w:rsid w:val="002E4A9C"/>
    <w:rsid w:val="002E5A8D"/>
    <w:rsid w:val="002E602B"/>
    <w:rsid w:val="002E63DE"/>
    <w:rsid w:val="002E6C8A"/>
    <w:rsid w:val="002E7368"/>
    <w:rsid w:val="002F0780"/>
    <w:rsid w:val="002F1D27"/>
    <w:rsid w:val="002F2049"/>
    <w:rsid w:val="002F2431"/>
    <w:rsid w:val="002F289B"/>
    <w:rsid w:val="002F3192"/>
    <w:rsid w:val="002F3FD4"/>
    <w:rsid w:val="002F43D3"/>
    <w:rsid w:val="002F5FFE"/>
    <w:rsid w:val="002F62C5"/>
    <w:rsid w:val="002F6E82"/>
    <w:rsid w:val="002F794B"/>
    <w:rsid w:val="003000B3"/>
    <w:rsid w:val="00301BA6"/>
    <w:rsid w:val="00303355"/>
    <w:rsid w:val="003033B9"/>
    <w:rsid w:val="0030362D"/>
    <w:rsid w:val="00303A07"/>
    <w:rsid w:val="00303A22"/>
    <w:rsid w:val="00303B4B"/>
    <w:rsid w:val="00303D92"/>
    <w:rsid w:val="00304022"/>
    <w:rsid w:val="0030474E"/>
    <w:rsid w:val="00304FBB"/>
    <w:rsid w:val="00305285"/>
    <w:rsid w:val="0030552A"/>
    <w:rsid w:val="00305A9B"/>
    <w:rsid w:val="00305D05"/>
    <w:rsid w:val="00306A49"/>
    <w:rsid w:val="00310587"/>
    <w:rsid w:val="0031071F"/>
    <w:rsid w:val="0031318C"/>
    <w:rsid w:val="00314030"/>
    <w:rsid w:val="00314D68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5D4A"/>
    <w:rsid w:val="00326D05"/>
    <w:rsid w:val="003270AA"/>
    <w:rsid w:val="003317E2"/>
    <w:rsid w:val="00331BAE"/>
    <w:rsid w:val="00333808"/>
    <w:rsid w:val="00337BD0"/>
    <w:rsid w:val="00340419"/>
    <w:rsid w:val="003415EF"/>
    <w:rsid w:val="0034217E"/>
    <w:rsid w:val="0034536F"/>
    <w:rsid w:val="0034732A"/>
    <w:rsid w:val="003479DD"/>
    <w:rsid w:val="00347AD9"/>
    <w:rsid w:val="0035083F"/>
    <w:rsid w:val="00352A7A"/>
    <w:rsid w:val="00353334"/>
    <w:rsid w:val="0035384C"/>
    <w:rsid w:val="0035538F"/>
    <w:rsid w:val="00355F50"/>
    <w:rsid w:val="00355F53"/>
    <w:rsid w:val="0035672E"/>
    <w:rsid w:val="00356DC8"/>
    <w:rsid w:val="00357D4A"/>
    <w:rsid w:val="00360691"/>
    <w:rsid w:val="0036100E"/>
    <w:rsid w:val="003624C4"/>
    <w:rsid w:val="00363396"/>
    <w:rsid w:val="00363438"/>
    <w:rsid w:val="0036354A"/>
    <w:rsid w:val="00370C33"/>
    <w:rsid w:val="00370C8D"/>
    <w:rsid w:val="003735E0"/>
    <w:rsid w:val="003743CD"/>
    <w:rsid w:val="00375126"/>
    <w:rsid w:val="0037514A"/>
    <w:rsid w:val="00375192"/>
    <w:rsid w:val="003753A4"/>
    <w:rsid w:val="00375440"/>
    <w:rsid w:val="00375CA2"/>
    <w:rsid w:val="003763A6"/>
    <w:rsid w:val="00376B78"/>
    <w:rsid w:val="003803DB"/>
    <w:rsid w:val="00382FEA"/>
    <w:rsid w:val="003845B3"/>
    <w:rsid w:val="00384A49"/>
    <w:rsid w:val="00384B72"/>
    <w:rsid w:val="00384D9C"/>
    <w:rsid w:val="003873E0"/>
    <w:rsid w:val="00391F3C"/>
    <w:rsid w:val="00392A7A"/>
    <w:rsid w:val="00393C53"/>
    <w:rsid w:val="00394BEE"/>
    <w:rsid w:val="00395BF9"/>
    <w:rsid w:val="00395CFD"/>
    <w:rsid w:val="0039790B"/>
    <w:rsid w:val="003A0B4D"/>
    <w:rsid w:val="003A24F9"/>
    <w:rsid w:val="003A2F10"/>
    <w:rsid w:val="003A4892"/>
    <w:rsid w:val="003A5710"/>
    <w:rsid w:val="003A6829"/>
    <w:rsid w:val="003A6E01"/>
    <w:rsid w:val="003A7DDA"/>
    <w:rsid w:val="003B057D"/>
    <w:rsid w:val="003B0588"/>
    <w:rsid w:val="003B085B"/>
    <w:rsid w:val="003B3F9A"/>
    <w:rsid w:val="003B590B"/>
    <w:rsid w:val="003B7589"/>
    <w:rsid w:val="003C05B4"/>
    <w:rsid w:val="003C0AFD"/>
    <w:rsid w:val="003C1592"/>
    <w:rsid w:val="003C164C"/>
    <w:rsid w:val="003C1A02"/>
    <w:rsid w:val="003C32E6"/>
    <w:rsid w:val="003C3957"/>
    <w:rsid w:val="003C3BBD"/>
    <w:rsid w:val="003C52A5"/>
    <w:rsid w:val="003C67A5"/>
    <w:rsid w:val="003D02A2"/>
    <w:rsid w:val="003D1ACA"/>
    <w:rsid w:val="003D224E"/>
    <w:rsid w:val="003D3C84"/>
    <w:rsid w:val="003D411F"/>
    <w:rsid w:val="003D55C6"/>
    <w:rsid w:val="003D644A"/>
    <w:rsid w:val="003D6545"/>
    <w:rsid w:val="003D7943"/>
    <w:rsid w:val="003D7B36"/>
    <w:rsid w:val="003E0560"/>
    <w:rsid w:val="003E0594"/>
    <w:rsid w:val="003E2BE8"/>
    <w:rsid w:val="003E508F"/>
    <w:rsid w:val="003E790A"/>
    <w:rsid w:val="003E7C42"/>
    <w:rsid w:val="003E7D01"/>
    <w:rsid w:val="003F1424"/>
    <w:rsid w:val="003F1A59"/>
    <w:rsid w:val="003F2357"/>
    <w:rsid w:val="003F30A3"/>
    <w:rsid w:val="003F31E6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660A"/>
    <w:rsid w:val="0040741D"/>
    <w:rsid w:val="004077A8"/>
    <w:rsid w:val="00407B65"/>
    <w:rsid w:val="00407E0A"/>
    <w:rsid w:val="0041077B"/>
    <w:rsid w:val="00410B94"/>
    <w:rsid w:val="00411F09"/>
    <w:rsid w:val="004147BA"/>
    <w:rsid w:val="004153BA"/>
    <w:rsid w:val="00415731"/>
    <w:rsid w:val="00416124"/>
    <w:rsid w:val="0041701C"/>
    <w:rsid w:val="00417997"/>
    <w:rsid w:val="00422AA0"/>
    <w:rsid w:val="00424173"/>
    <w:rsid w:val="00424BA8"/>
    <w:rsid w:val="00425F0E"/>
    <w:rsid w:val="00426525"/>
    <w:rsid w:val="00426C7D"/>
    <w:rsid w:val="004272B5"/>
    <w:rsid w:val="004277C5"/>
    <w:rsid w:val="004314A1"/>
    <w:rsid w:val="00432B69"/>
    <w:rsid w:val="0043338D"/>
    <w:rsid w:val="00437205"/>
    <w:rsid w:val="0043769D"/>
    <w:rsid w:val="00437870"/>
    <w:rsid w:val="00437A39"/>
    <w:rsid w:val="00437D8C"/>
    <w:rsid w:val="00440D61"/>
    <w:rsid w:val="0044147D"/>
    <w:rsid w:val="004437D3"/>
    <w:rsid w:val="00445107"/>
    <w:rsid w:val="0044587A"/>
    <w:rsid w:val="00445FAE"/>
    <w:rsid w:val="00450986"/>
    <w:rsid w:val="0045130F"/>
    <w:rsid w:val="00451C4D"/>
    <w:rsid w:val="00451FF3"/>
    <w:rsid w:val="004524A3"/>
    <w:rsid w:val="0045572F"/>
    <w:rsid w:val="004559BA"/>
    <w:rsid w:val="00456ADE"/>
    <w:rsid w:val="004607BF"/>
    <w:rsid w:val="00460AA5"/>
    <w:rsid w:val="00460E85"/>
    <w:rsid w:val="004617BB"/>
    <w:rsid w:val="00462569"/>
    <w:rsid w:val="00462826"/>
    <w:rsid w:val="00463ACA"/>
    <w:rsid w:val="00464BA3"/>
    <w:rsid w:val="00467622"/>
    <w:rsid w:val="00472626"/>
    <w:rsid w:val="00473A83"/>
    <w:rsid w:val="00474E88"/>
    <w:rsid w:val="00475718"/>
    <w:rsid w:val="0047759E"/>
    <w:rsid w:val="004802C3"/>
    <w:rsid w:val="00480474"/>
    <w:rsid w:val="0048114C"/>
    <w:rsid w:val="004813F2"/>
    <w:rsid w:val="00482787"/>
    <w:rsid w:val="0048342B"/>
    <w:rsid w:val="004834A5"/>
    <w:rsid w:val="00483C96"/>
    <w:rsid w:val="00484B82"/>
    <w:rsid w:val="00485100"/>
    <w:rsid w:val="00485B42"/>
    <w:rsid w:val="00490EA7"/>
    <w:rsid w:val="00492EC7"/>
    <w:rsid w:val="004940AB"/>
    <w:rsid w:val="00497866"/>
    <w:rsid w:val="00497F02"/>
    <w:rsid w:val="004A11EF"/>
    <w:rsid w:val="004A353B"/>
    <w:rsid w:val="004A359B"/>
    <w:rsid w:val="004A3D52"/>
    <w:rsid w:val="004A4EF8"/>
    <w:rsid w:val="004A630F"/>
    <w:rsid w:val="004A665E"/>
    <w:rsid w:val="004A668C"/>
    <w:rsid w:val="004A6B50"/>
    <w:rsid w:val="004A6FF4"/>
    <w:rsid w:val="004A7ACD"/>
    <w:rsid w:val="004B11D4"/>
    <w:rsid w:val="004B45B7"/>
    <w:rsid w:val="004B515C"/>
    <w:rsid w:val="004B5E88"/>
    <w:rsid w:val="004B5FD9"/>
    <w:rsid w:val="004B647B"/>
    <w:rsid w:val="004B7677"/>
    <w:rsid w:val="004C0967"/>
    <w:rsid w:val="004C14A4"/>
    <w:rsid w:val="004C17FD"/>
    <w:rsid w:val="004C1A5E"/>
    <w:rsid w:val="004C28F6"/>
    <w:rsid w:val="004C2D13"/>
    <w:rsid w:val="004C32B3"/>
    <w:rsid w:val="004C33B3"/>
    <w:rsid w:val="004C5517"/>
    <w:rsid w:val="004C5D8F"/>
    <w:rsid w:val="004C734A"/>
    <w:rsid w:val="004D02AE"/>
    <w:rsid w:val="004D0593"/>
    <w:rsid w:val="004D0D70"/>
    <w:rsid w:val="004D1FC6"/>
    <w:rsid w:val="004D2AE3"/>
    <w:rsid w:val="004D4807"/>
    <w:rsid w:val="004D4E32"/>
    <w:rsid w:val="004D55BC"/>
    <w:rsid w:val="004D579C"/>
    <w:rsid w:val="004D7B2B"/>
    <w:rsid w:val="004E144D"/>
    <w:rsid w:val="004E1C6C"/>
    <w:rsid w:val="004E4196"/>
    <w:rsid w:val="004E474C"/>
    <w:rsid w:val="004E4D27"/>
    <w:rsid w:val="004E5517"/>
    <w:rsid w:val="004E6C6E"/>
    <w:rsid w:val="004F06F2"/>
    <w:rsid w:val="004F4028"/>
    <w:rsid w:val="004F4E9E"/>
    <w:rsid w:val="004F5117"/>
    <w:rsid w:val="004F517F"/>
    <w:rsid w:val="004F5C65"/>
    <w:rsid w:val="004F6968"/>
    <w:rsid w:val="004F701E"/>
    <w:rsid w:val="00501F54"/>
    <w:rsid w:val="00505047"/>
    <w:rsid w:val="00505BBC"/>
    <w:rsid w:val="00510CC9"/>
    <w:rsid w:val="00511394"/>
    <w:rsid w:val="00511940"/>
    <w:rsid w:val="00511EF6"/>
    <w:rsid w:val="00512505"/>
    <w:rsid w:val="00512E31"/>
    <w:rsid w:val="005133F1"/>
    <w:rsid w:val="0051645F"/>
    <w:rsid w:val="00516B77"/>
    <w:rsid w:val="00520975"/>
    <w:rsid w:val="0052201D"/>
    <w:rsid w:val="00522661"/>
    <w:rsid w:val="0052378D"/>
    <w:rsid w:val="00523A4F"/>
    <w:rsid w:val="00524BAD"/>
    <w:rsid w:val="0052606E"/>
    <w:rsid w:val="005263EE"/>
    <w:rsid w:val="00527E49"/>
    <w:rsid w:val="005303C9"/>
    <w:rsid w:val="005308BD"/>
    <w:rsid w:val="005308BF"/>
    <w:rsid w:val="00530E24"/>
    <w:rsid w:val="00531D00"/>
    <w:rsid w:val="00532731"/>
    <w:rsid w:val="005327F9"/>
    <w:rsid w:val="00533505"/>
    <w:rsid w:val="005335A4"/>
    <w:rsid w:val="00534713"/>
    <w:rsid w:val="00536758"/>
    <w:rsid w:val="005374BC"/>
    <w:rsid w:val="00537ED9"/>
    <w:rsid w:val="0054101A"/>
    <w:rsid w:val="00541514"/>
    <w:rsid w:val="00542BC7"/>
    <w:rsid w:val="00543087"/>
    <w:rsid w:val="005438DD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1E53"/>
    <w:rsid w:val="0055266C"/>
    <w:rsid w:val="00553B95"/>
    <w:rsid w:val="00553C3F"/>
    <w:rsid w:val="00557871"/>
    <w:rsid w:val="00560345"/>
    <w:rsid w:val="0056133F"/>
    <w:rsid w:val="005630A8"/>
    <w:rsid w:val="00567BB7"/>
    <w:rsid w:val="00567CD4"/>
    <w:rsid w:val="00570140"/>
    <w:rsid w:val="0057236D"/>
    <w:rsid w:val="0057500D"/>
    <w:rsid w:val="005767B0"/>
    <w:rsid w:val="00576CA4"/>
    <w:rsid w:val="00577319"/>
    <w:rsid w:val="005776A3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5EE9"/>
    <w:rsid w:val="00586BCA"/>
    <w:rsid w:val="005871C7"/>
    <w:rsid w:val="00587B52"/>
    <w:rsid w:val="00591511"/>
    <w:rsid w:val="005916D0"/>
    <w:rsid w:val="00592891"/>
    <w:rsid w:val="00594C53"/>
    <w:rsid w:val="00595561"/>
    <w:rsid w:val="0059669F"/>
    <w:rsid w:val="00597EE1"/>
    <w:rsid w:val="005A123E"/>
    <w:rsid w:val="005A29B8"/>
    <w:rsid w:val="005A38CB"/>
    <w:rsid w:val="005A4F80"/>
    <w:rsid w:val="005B04A3"/>
    <w:rsid w:val="005B1FEA"/>
    <w:rsid w:val="005B2069"/>
    <w:rsid w:val="005B2A00"/>
    <w:rsid w:val="005B2A09"/>
    <w:rsid w:val="005B3271"/>
    <w:rsid w:val="005B416D"/>
    <w:rsid w:val="005B52F6"/>
    <w:rsid w:val="005B5925"/>
    <w:rsid w:val="005B61CC"/>
    <w:rsid w:val="005B61D0"/>
    <w:rsid w:val="005B67C3"/>
    <w:rsid w:val="005B699F"/>
    <w:rsid w:val="005C2394"/>
    <w:rsid w:val="005C326F"/>
    <w:rsid w:val="005C32C9"/>
    <w:rsid w:val="005C4109"/>
    <w:rsid w:val="005C4B56"/>
    <w:rsid w:val="005C5AC6"/>
    <w:rsid w:val="005C6872"/>
    <w:rsid w:val="005C6FD2"/>
    <w:rsid w:val="005C752D"/>
    <w:rsid w:val="005C77C5"/>
    <w:rsid w:val="005C7A63"/>
    <w:rsid w:val="005C7A7A"/>
    <w:rsid w:val="005D0024"/>
    <w:rsid w:val="005D0FEF"/>
    <w:rsid w:val="005D17A5"/>
    <w:rsid w:val="005D1A7F"/>
    <w:rsid w:val="005D1C00"/>
    <w:rsid w:val="005D32A7"/>
    <w:rsid w:val="005D3329"/>
    <w:rsid w:val="005D4B2E"/>
    <w:rsid w:val="005D5206"/>
    <w:rsid w:val="005D57C5"/>
    <w:rsid w:val="005D60BD"/>
    <w:rsid w:val="005D6A58"/>
    <w:rsid w:val="005E02C1"/>
    <w:rsid w:val="005E10DD"/>
    <w:rsid w:val="005E292D"/>
    <w:rsid w:val="005E5094"/>
    <w:rsid w:val="005E7B21"/>
    <w:rsid w:val="005E7D1F"/>
    <w:rsid w:val="005F0A59"/>
    <w:rsid w:val="005F25B9"/>
    <w:rsid w:val="005F2F38"/>
    <w:rsid w:val="005F3643"/>
    <w:rsid w:val="005F4511"/>
    <w:rsid w:val="005F640B"/>
    <w:rsid w:val="005F6BB8"/>
    <w:rsid w:val="005F7A1F"/>
    <w:rsid w:val="006004FC"/>
    <w:rsid w:val="00600EA6"/>
    <w:rsid w:val="006018D7"/>
    <w:rsid w:val="00602410"/>
    <w:rsid w:val="00602A77"/>
    <w:rsid w:val="006033B0"/>
    <w:rsid w:val="0060420B"/>
    <w:rsid w:val="00605D5D"/>
    <w:rsid w:val="00605E5D"/>
    <w:rsid w:val="006063E8"/>
    <w:rsid w:val="00610B15"/>
    <w:rsid w:val="006121A0"/>
    <w:rsid w:val="00612811"/>
    <w:rsid w:val="00613868"/>
    <w:rsid w:val="006149C7"/>
    <w:rsid w:val="00615023"/>
    <w:rsid w:val="00615786"/>
    <w:rsid w:val="00615D22"/>
    <w:rsid w:val="00622096"/>
    <w:rsid w:val="00622474"/>
    <w:rsid w:val="00622D61"/>
    <w:rsid w:val="00622E6C"/>
    <w:rsid w:val="00623737"/>
    <w:rsid w:val="00623F26"/>
    <w:rsid w:val="00624461"/>
    <w:rsid w:val="00625088"/>
    <w:rsid w:val="0062541E"/>
    <w:rsid w:val="00625A99"/>
    <w:rsid w:val="0062656D"/>
    <w:rsid w:val="006269BB"/>
    <w:rsid w:val="00627607"/>
    <w:rsid w:val="00632BA3"/>
    <w:rsid w:val="00632BEC"/>
    <w:rsid w:val="00632EAA"/>
    <w:rsid w:val="00633BF3"/>
    <w:rsid w:val="00634545"/>
    <w:rsid w:val="00634B97"/>
    <w:rsid w:val="00635291"/>
    <w:rsid w:val="006364F4"/>
    <w:rsid w:val="006405AF"/>
    <w:rsid w:val="00641035"/>
    <w:rsid w:val="0064114D"/>
    <w:rsid w:val="00643D80"/>
    <w:rsid w:val="00644676"/>
    <w:rsid w:val="006459FD"/>
    <w:rsid w:val="00647228"/>
    <w:rsid w:val="00650006"/>
    <w:rsid w:val="00650FF3"/>
    <w:rsid w:val="006512FD"/>
    <w:rsid w:val="00651664"/>
    <w:rsid w:val="00652856"/>
    <w:rsid w:val="006534BC"/>
    <w:rsid w:val="00655579"/>
    <w:rsid w:val="00656B8E"/>
    <w:rsid w:val="00657166"/>
    <w:rsid w:val="0065763B"/>
    <w:rsid w:val="0066047C"/>
    <w:rsid w:val="00661675"/>
    <w:rsid w:val="006626DA"/>
    <w:rsid w:val="006648BF"/>
    <w:rsid w:val="00664FBF"/>
    <w:rsid w:val="00667142"/>
    <w:rsid w:val="0066735A"/>
    <w:rsid w:val="0067198B"/>
    <w:rsid w:val="00676792"/>
    <w:rsid w:val="0067734A"/>
    <w:rsid w:val="00680220"/>
    <w:rsid w:val="006806A9"/>
    <w:rsid w:val="00681C28"/>
    <w:rsid w:val="006837DC"/>
    <w:rsid w:val="006841FC"/>
    <w:rsid w:val="00684785"/>
    <w:rsid w:val="00686A19"/>
    <w:rsid w:val="0068747B"/>
    <w:rsid w:val="006914D2"/>
    <w:rsid w:val="00691E00"/>
    <w:rsid w:val="00696EAC"/>
    <w:rsid w:val="006974C9"/>
    <w:rsid w:val="00697D58"/>
    <w:rsid w:val="006A0A7A"/>
    <w:rsid w:val="006A176D"/>
    <w:rsid w:val="006A248D"/>
    <w:rsid w:val="006A383F"/>
    <w:rsid w:val="006A4E1A"/>
    <w:rsid w:val="006A58CF"/>
    <w:rsid w:val="006A7360"/>
    <w:rsid w:val="006B049E"/>
    <w:rsid w:val="006B1281"/>
    <w:rsid w:val="006B1836"/>
    <w:rsid w:val="006B1DEF"/>
    <w:rsid w:val="006B24A3"/>
    <w:rsid w:val="006B2F64"/>
    <w:rsid w:val="006B3008"/>
    <w:rsid w:val="006B3CE7"/>
    <w:rsid w:val="006B4355"/>
    <w:rsid w:val="006B4A0A"/>
    <w:rsid w:val="006B4B4D"/>
    <w:rsid w:val="006B64A3"/>
    <w:rsid w:val="006B7A31"/>
    <w:rsid w:val="006B7AFA"/>
    <w:rsid w:val="006C1800"/>
    <w:rsid w:val="006C33EC"/>
    <w:rsid w:val="006C4602"/>
    <w:rsid w:val="006C4CFA"/>
    <w:rsid w:val="006C6D30"/>
    <w:rsid w:val="006C75F1"/>
    <w:rsid w:val="006D097C"/>
    <w:rsid w:val="006D0984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D7294"/>
    <w:rsid w:val="006D7305"/>
    <w:rsid w:val="006E018C"/>
    <w:rsid w:val="006E1458"/>
    <w:rsid w:val="006E14EB"/>
    <w:rsid w:val="006E3460"/>
    <w:rsid w:val="006E4D7C"/>
    <w:rsid w:val="006E56BF"/>
    <w:rsid w:val="006E64BE"/>
    <w:rsid w:val="006E7183"/>
    <w:rsid w:val="006F11AF"/>
    <w:rsid w:val="006F29C7"/>
    <w:rsid w:val="006F2B3F"/>
    <w:rsid w:val="006F5D72"/>
    <w:rsid w:val="006F6D72"/>
    <w:rsid w:val="006F7734"/>
    <w:rsid w:val="007008F3"/>
    <w:rsid w:val="00702AB3"/>
    <w:rsid w:val="007036ED"/>
    <w:rsid w:val="00703C5C"/>
    <w:rsid w:val="00704E3C"/>
    <w:rsid w:val="0070536D"/>
    <w:rsid w:val="0070676C"/>
    <w:rsid w:val="00706A0D"/>
    <w:rsid w:val="00706DC1"/>
    <w:rsid w:val="007111E5"/>
    <w:rsid w:val="00711484"/>
    <w:rsid w:val="007115BC"/>
    <w:rsid w:val="0071327A"/>
    <w:rsid w:val="0071533A"/>
    <w:rsid w:val="00715DCF"/>
    <w:rsid w:val="00716496"/>
    <w:rsid w:val="00716719"/>
    <w:rsid w:val="0072028E"/>
    <w:rsid w:val="00724050"/>
    <w:rsid w:val="007300F0"/>
    <w:rsid w:val="00730B81"/>
    <w:rsid w:val="0073178E"/>
    <w:rsid w:val="007326A6"/>
    <w:rsid w:val="007326BC"/>
    <w:rsid w:val="00732BFD"/>
    <w:rsid w:val="00732C5D"/>
    <w:rsid w:val="00734385"/>
    <w:rsid w:val="00735AA9"/>
    <w:rsid w:val="0074028B"/>
    <w:rsid w:val="0074134C"/>
    <w:rsid w:val="00741B89"/>
    <w:rsid w:val="007435DC"/>
    <w:rsid w:val="00743867"/>
    <w:rsid w:val="00744BB7"/>
    <w:rsid w:val="0074788E"/>
    <w:rsid w:val="00747ADF"/>
    <w:rsid w:val="00750C06"/>
    <w:rsid w:val="0075345A"/>
    <w:rsid w:val="00753684"/>
    <w:rsid w:val="00753762"/>
    <w:rsid w:val="00754BA7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4EB"/>
    <w:rsid w:val="00763456"/>
    <w:rsid w:val="0076369F"/>
    <w:rsid w:val="00763A61"/>
    <w:rsid w:val="0076547D"/>
    <w:rsid w:val="0076646C"/>
    <w:rsid w:val="00766745"/>
    <w:rsid w:val="00767806"/>
    <w:rsid w:val="00770A3B"/>
    <w:rsid w:val="00770D15"/>
    <w:rsid w:val="00770EE4"/>
    <w:rsid w:val="00773399"/>
    <w:rsid w:val="00773502"/>
    <w:rsid w:val="00775178"/>
    <w:rsid w:val="00776902"/>
    <w:rsid w:val="00777B6E"/>
    <w:rsid w:val="007807B7"/>
    <w:rsid w:val="00780CEA"/>
    <w:rsid w:val="0078102C"/>
    <w:rsid w:val="00781A78"/>
    <w:rsid w:val="00782144"/>
    <w:rsid w:val="007827D5"/>
    <w:rsid w:val="00782A18"/>
    <w:rsid w:val="00783289"/>
    <w:rsid w:val="00783932"/>
    <w:rsid w:val="00785C86"/>
    <w:rsid w:val="007861CE"/>
    <w:rsid w:val="007869D5"/>
    <w:rsid w:val="007903D5"/>
    <w:rsid w:val="00791873"/>
    <w:rsid w:val="00791C28"/>
    <w:rsid w:val="0079283F"/>
    <w:rsid w:val="0079320B"/>
    <w:rsid w:val="007954E6"/>
    <w:rsid w:val="0079632C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207"/>
    <w:rsid w:val="007A3343"/>
    <w:rsid w:val="007A3472"/>
    <w:rsid w:val="007A535B"/>
    <w:rsid w:val="007A725D"/>
    <w:rsid w:val="007B0386"/>
    <w:rsid w:val="007B072A"/>
    <w:rsid w:val="007B0F2C"/>
    <w:rsid w:val="007B2A06"/>
    <w:rsid w:val="007B3414"/>
    <w:rsid w:val="007B56FE"/>
    <w:rsid w:val="007B6CB8"/>
    <w:rsid w:val="007B79C1"/>
    <w:rsid w:val="007B7B79"/>
    <w:rsid w:val="007B7DF7"/>
    <w:rsid w:val="007C053D"/>
    <w:rsid w:val="007C0CD8"/>
    <w:rsid w:val="007C0CE1"/>
    <w:rsid w:val="007C1D21"/>
    <w:rsid w:val="007C21B4"/>
    <w:rsid w:val="007C25C3"/>
    <w:rsid w:val="007C29DD"/>
    <w:rsid w:val="007C4094"/>
    <w:rsid w:val="007C51F0"/>
    <w:rsid w:val="007C5772"/>
    <w:rsid w:val="007D158D"/>
    <w:rsid w:val="007D2840"/>
    <w:rsid w:val="007D4637"/>
    <w:rsid w:val="007D4BE7"/>
    <w:rsid w:val="007D4CE4"/>
    <w:rsid w:val="007D54B2"/>
    <w:rsid w:val="007D68EC"/>
    <w:rsid w:val="007D6C0C"/>
    <w:rsid w:val="007D7685"/>
    <w:rsid w:val="007D777E"/>
    <w:rsid w:val="007E12F4"/>
    <w:rsid w:val="007E348A"/>
    <w:rsid w:val="007E3839"/>
    <w:rsid w:val="007E397C"/>
    <w:rsid w:val="007E4090"/>
    <w:rsid w:val="007E4D80"/>
    <w:rsid w:val="007E5260"/>
    <w:rsid w:val="007F0742"/>
    <w:rsid w:val="007F202C"/>
    <w:rsid w:val="007F2E41"/>
    <w:rsid w:val="007F3A6C"/>
    <w:rsid w:val="007F4EC7"/>
    <w:rsid w:val="007F519B"/>
    <w:rsid w:val="007F5F29"/>
    <w:rsid w:val="007F5FBF"/>
    <w:rsid w:val="007F5FE9"/>
    <w:rsid w:val="007F62D6"/>
    <w:rsid w:val="007F6916"/>
    <w:rsid w:val="007F6D5F"/>
    <w:rsid w:val="007F6FA3"/>
    <w:rsid w:val="008006BC"/>
    <w:rsid w:val="008007D7"/>
    <w:rsid w:val="00800BA0"/>
    <w:rsid w:val="008012AC"/>
    <w:rsid w:val="00804C2F"/>
    <w:rsid w:val="0080551B"/>
    <w:rsid w:val="0080701D"/>
    <w:rsid w:val="00810523"/>
    <w:rsid w:val="0081152C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E45"/>
    <w:rsid w:val="008308C3"/>
    <w:rsid w:val="00832103"/>
    <w:rsid w:val="00832DB6"/>
    <w:rsid w:val="00832FB5"/>
    <w:rsid w:val="00833C23"/>
    <w:rsid w:val="008341F5"/>
    <w:rsid w:val="0083538F"/>
    <w:rsid w:val="0083624E"/>
    <w:rsid w:val="008363D0"/>
    <w:rsid w:val="008363E5"/>
    <w:rsid w:val="00841EA2"/>
    <w:rsid w:val="00842C0C"/>
    <w:rsid w:val="008433F9"/>
    <w:rsid w:val="00843B4D"/>
    <w:rsid w:val="0084665A"/>
    <w:rsid w:val="0084693B"/>
    <w:rsid w:val="00847675"/>
    <w:rsid w:val="00847926"/>
    <w:rsid w:val="00850154"/>
    <w:rsid w:val="008509E2"/>
    <w:rsid w:val="00851EA3"/>
    <w:rsid w:val="00851FA6"/>
    <w:rsid w:val="00853BF9"/>
    <w:rsid w:val="008546A6"/>
    <w:rsid w:val="00855CF1"/>
    <w:rsid w:val="00856DA0"/>
    <w:rsid w:val="008574C3"/>
    <w:rsid w:val="00857D4B"/>
    <w:rsid w:val="00860AA4"/>
    <w:rsid w:val="0086167B"/>
    <w:rsid w:val="00862625"/>
    <w:rsid w:val="00865492"/>
    <w:rsid w:val="008667B2"/>
    <w:rsid w:val="00866D75"/>
    <w:rsid w:val="0086780B"/>
    <w:rsid w:val="0087122F"/>
    <w:rsid w:val="008727FA"/>
    <w:rsid w:val="0087407B"/>
    <w:rsid w:val="008740B4"/>
    <w:rsid w:val="0087433A"/>
    <w:rsid w:val="0087572B"/>
    <w:rsid w:val="008805F0"/>
    <w:rsid w:val="008832E3"/>
    <w:rsid w:val="008836DF"/>
    <w:rsid w:val="00884046"/>
    <w:rsid w:val="00884BC3"/>
    <w:rsid w:val="008874CF"/>
    <w:rsid w:val="008913E9"/>
    <w:rsid w:val="008922ED"/>
    <w:rsid w:val="00892C4C"/>
    <w:rsid w:val="008936AC"/>
    <w:rsid w:val="00894850"/>
    <w:rsid w:val="00896CB4"/>
    <w:rsid w:val="008A0375"/>
    <w:rsid w:val="008A0E45"/>
    <w:rsid w:val="008A1159"/>
    <w:rsid w:val="008A2574"/>
    <w:rsid w:val="008A4E3A"/>
    <w:rsid w:val="008A5CA5"/>
    <w:rsid w:val="008A5D7F"/>
    <w:rsid w:val="008A6687"/>
    <w:rsid w:val="008B22FE"/>
    <w:rsid w:val="008B35EC"/>
    <w:rsid w:val="008B41DF"/>
    <w:rsid w:val="008B64DE"/>
    <w:rsid w:val="008B7231"/>
    <w:rsid w:val="008C002C"/>
    <w:rsid w:val="008C09F5"/>
    <w:rsid w:val="008C20E5"/>
    <w:rsid w:val="008C2337"/>
    <w:rsid w:val="008C3F61"/>
    <w:rsid w:val="008C4722"/>
    <w:rsid w:val="008C59F1"/>
    <w:rsid w:val="008C5A1F"/>
    <w:rsid w:val="008C7E11"/>
    <w:rsid w:val="008D0668"/>
    <w:rsid w:val="008D0945"/>
    <w:rsid w:val="008D0A11"/>
    <w:rsid w:val="008D0CF7"/>
    <w:rsid w:val="008D16AA"/>
    <w:rsid w:val="008D1F90"/>
    <w:rsid w:val="008D224A"/>
    <w:rsid w:val="008D2AAA"/>
    <w:rsid w:val="008D35FD"/>
    <w:rsid w:val="008D3ED5"/>
    <w:rsid w:val="008E003D"/>
    <w:rsid w:val="008E158F"/>
    <w:rsid w:val="008E1CB0"/>
    <w:rsid w:val="008E25AE"/>
    <w:rsid w:val="008E2DDE"/>
    <w:rsid w:val="008E4456"/>
    <w:rsid w:val="008E495A"/>
    <w:rsid w:val="008E6935"/>
    <w:rsid w:val="008E7666"/>
    <w:rsid w:val="008E78B7"/>
    <w:rsid w:val="008E7F56"/>
    <w:rsid w:val="008F0662"/>
    <w:rsid w:val="008F31BD"/>
    <w:rsid w:val="008F343A"/>
    <w:rsid w:val="008F38C3"/>
    <w:rsid w:val="008F3930"/>
    <w:rsid w:val="008F3A51"/>
    <w:rsid w:val="008F5DD1"/>
    <w:rsid w:val="00900E6D"/>
    <w:rsid w:val="009011C0"/>
    <w:rsid w:val="009022A6"/>
    <w:rsid w:val="009039EB"/>
    <w:rsid w:val="00906164"/>
    <w:rsid w:val="00910A7C"/>
    <w:rsid w:val="00912A50"/>
    <w:rsid w:val="009134A5"/>
    <w:rsid w:val="00913BC4"/>
    <w:rsid w:val="00915176"/>
    <w:rsid w:val="00915432"/>
    <w:rsid w:val="00916AF6"/>
    <w:rsid w:val="00917A88"/>
    <w:rsid w:val="00917C50"/>
    <w:rsid w:val="009205BB"/>
    <w:rsid w:val="00921070"/>
    <w:rsid w:val="00924511"/>
    <w:rsid w:val="009263DE"/>
    <w:rsid w:val="009265EE"/>
    <w:rsid w:val="009303A1"/>
    <w:rsid w:val="00931CEB"/>
    <w:rsid w:val="009337EA"/>
    <w:rsid w:val="009338EE"/>
    <w:rsid w:val="00934F00"/>
    <w:rsid w:val="00935020"/>
    <w:rsid w:val="009369D6"/>
    <w:rsid w:val="00940097"/>
    <w:rsid w:val="0094009A"/>
    <w:rsid w:val="00941FDC"/>
    <w:rsid w:val="0094250F"/>
    <w:rsid w:val="0094330D"/>
    <w:rsid w:val="009434D3"/>
    <w:rsid w:val="009440BE"/>
    <w:rsid w:val="009440E3"/>
    <w:rsid w:val="009445B0"/>
    <w:rsid w:val="00944AD7"/>
    <w:rsid w:val="009455B5"/>
    <w:rsid w:val="009465AC"/>
    <w:rsid w:val="00946931"/>
    <w:rsid w:val="00946ED6"/>
    <w:rsid w:val="009472D0"/>
    <w:rsid w:val="00947C0D"/>
    <w:rsid w:val="00947F30"/>
    <w:rsid w:val="00950781"/>
    <w:rsid w:val="00950D7D"/>
    <w:rsid w:val="009520A3"/>
    <w:rsid w:val="00952E07"/>
    <w:rsid w:val="009537B9"/>
    <w:rsid w:val="00954C97"/>
    <w:rsid w:val="0095736F"/>
    <w:rsid w:val="009605DB"/>
    <w:rsid w:val="009606A1"/>
    <w:rsid w:val="009618EE"/>
    <w:rsid w:val="00961D53"/>
    <w:rsid w:val="009630C2"/>
    <w:rsid w:val="0096311F"/>
    <w:rsid w:val="00963148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5059"/>
    <w:rsid w:val="009753E3"/>
    <w:rsid w:val="00976199"/>
    <w:rsid w:val="009773EE"/>
    <w:rsid w:val="00984849"/>
    <w:rsid w:val="0098539F"/>
    <w:rsid w:val="00986E34"/>
    <w:rsid w:val="00991BDD"/>
    <w:rsid w:val="00992BF9"/>
    <w:rsid w:val="0099327E"/>
    <w:rsid w:val="00993A3E"/>
    <w:rsid w:val="009948CE"/>
    <w:rsid w:val="009954C0"/>
    <w:rsid w:val="00997FB7"/>
    <w:rsid w:val="009A096B"/>
    <w:rsid w:val="009A2E7D"/>
    <w:rsid w:val="009A442F"/>
    <w:rsid w:val="009A45BD"/>
    <w:rsid w:val="009A4707"/>
    <w:rsid w:val="009B0605"/>
    <w:rsid w:val="009B09DD"/>
    <w:rsid w:val="009B1C82"/>
    <w:rsid w:val="009B2FD2"/>
    <w:rsid w:val="009B37C2"/>
    <w:rsid w:val="009B459D"/>
    <w:rsid w:val="009B521D"/>
    <w:rsid w:val="009B5548"/>
    <w:rsid w:val="009B5D3A"/>
    <w:rsid w:val="009B65D3"/>
    <w:rsid w:val="009B75C6"/>
    <w:rsid w:val="009C021F"/>
    <w:rsid w:val="009C0389"/>
    <w:rsid w:val="009C14FB"/>
    <w:rsid w:val="009C200B"/>
    <w:rsid w:val="009C3369"/>
    <w:rsid w:val="009C4D0C"/>
    <w:rsid w:val="009C6411"/>
    <w:rsid w:val="009C657D"/>
    <w:rsid w:val="009C71C6"/>
    <w:rsid w:val="009C7633"/>
    <w:rsid w:val="009C7F8E"/>
    <w:rsid w:val="009D0521"/>
    <w:rsid w:val="009D171C"/>
    <w:rsid w:val="009D19F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E7B37"/>
    <w:rsid w:val="009F1E96"/>
    <w:rsid w:val="009F233B"/>
    <w:rsid w:val="009F3FFE"/>
    <w:rsid w:val="009F4485"/>
    <w:rsid w:val="009F469A"/>
    <w:rsid w:val="009F5B10"/>
    <w:rsid w:val="009F6F23"/>
    <w:rsid w:val="009F73FA"/>
    <w:rsid w:val="009F782A"/>
    <w:rsid w:val="00A00C51"/>
    <w:rsid w:val="00A00EAB"/>
    <w:rsid w:val="00A022E0"/>
    <w:rsid w:val="00A0249A"/>
    <w:rsid w:val="00A02D1D"/>
    <w:rsid w:val="00A03165"/>
    <w:rsid w:val="00A040A6"/>
    <w:rsid w:val="00A040A9"/>
    <w:rsid w:val="00A049AB"/>
    <w:rsid w:val="00A06807"/>
    <w:rsid w:val="00A100D9"/>
    <w:rsid w:val="00A11828"/>
    <w:rsid w:val="00A1241A"/>
    <w:rsid w:val="00A12A87"/>
    <w:rsid w:val="00A132A5"/>
    <w:rsid w:val="00A13E50"/>
    <w:rsid w:val="00A142AD"/>
    <w:rsid w:val="00A1542B"/>
    <w:rsid w:val="00A1579C"/>
    <w:rsid w:val="00A177D0"/>
    <w:rsid w:val="00A17EB2"/>
    <w:rsid w:val="00A20734"/>
    <w:rsid w:val="00A208E8"/>
    <w:rsid w:val="00A215AE"/>
    <w:rsid w:val="00A2216B"/>
    <w:rsid w:val="00A221EF"/>
    <w:rsid w:val="00A2477A"/>
    <w:rsid w:val="00A25245"/>
    <w:rsid w:val="00A25298"/>
    <w:rsid w:val="00A269A5"/>
    <w:rsid w:val="00A27203"/>
    <w:rsid w:val="00A303EB"/>
    <w:rsid w:val="00A305DC"/>
    <w:rsid w:val="00A3087E"/>
    <w:rsid w:val="00A31E87"/>
    <w:rsid w:val="00A32A6D"/>
    <w:rsid w:val="00A32BB1"/>
    <w:rsid w:val="00A34C31"/>
    <w:rsid w:val="00A35ABE"/>
    <w:rsid w:val="00A36996"/>
    <w:rsid w:val="00A36A78"/>
    <w:rsid w:val="00A37E6E"/>
    <w:rsid w:val="00A40926"/>
    <w:rsid w:val="00A40BAC"/>
    <w:rsid w:val="00A413B0"/>
    <w:rsid w:val="00A41E21"/>
    <w:rsid w:val="00A420BA"/>
    <w:rsid w:val="00A420E1"/>
    <w:rsid w:val="00A43D43"/>
    <w:rsid w:val="00A46AF6"/>
    <w:rsid w:val="00A501FF"/>
    <w:rsid w:val="00A50F37"/>
    <w:rsid w:val="00A515A6"/>
    <w:rsid w:val="00A530D8"/>
    <w:rsid w:val="00A53A7C"/>
    <w:rsid w:val="00A54934"/>
    <w:rsid w:val="00A54F03"/>
    <w:rsid w:val="00A56AF3"/>
    <w:rsid w:val="00A57AE8"/>
    <w:rsid w:val="00A603CB"/>
    <w:rsid w:val="00A60A6E"/>
    <w:rsid w:val="00A61E2D"/>
    <w:rsid w:val="00A61E88"/>
    <w:rsid w:val="00A64C3D"/>
    <w:rsid w:val="00A65193"/>
    <w:rsid w:val="00A66CCC"/>
    <w:rsid w:val="00A67B38"/>
    <w:rsid w:val="00A716CC"/>
    <w:rsid w:val="00A72317"/>
    <w:rsid w:val="00A74EE0"/>
    <w:rsid w:val="00A754B3"/>
    <w:rsid w:val="00A766A6"/>
    <w:rsid w:val="00A76E85"/>
    <w:rsid w:val="00A811F8"/>
    <w:rsid w:val="00A81795"/>
    <w:rsid w:val="00A8322B"/>
    <w:rsid w:val="00A83A30"/>
    <w:rsid w:val="00A8452F"/>
    <w:rsid w:val="00A850B4"/>
    <w:rsid w:val="00A86855"/>
    <w:rsid w:val="00A87061"/>
    <w:rsid w:val="00A90F72"/>
    <w:rsid w:val="00A93000"/>
    <w:rsid w:val="00A937CA"/>
    <w:rsid w:val="00A94346"/>
    <w:rsid w:val="00A9580A"/>
    <w:rsid w:val="00A97E27"/>
    <w:rsid w:val="00AA0527"/>
    <w:rsid w:val="00AA1E74"/>
    <w:rsid w:val="00AA1FFE"/>
    <w:rsid w:val="00AA2CDA"/>
    <w:rsid w:val="00AA37AF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D0E"/>
    <w:rsid w:val="00AC3175"/>
    <w:rsid w:val="00AC31A0"/>
    <w:rsid w:val="00AC3825"/>
    <w:rsid w:val="00AC53F7"/>
    <w:rsid w:val="00AC74F3"/>
    <w:rsid w:val="00AC7ADF"/>
    <w:rsid w:val="00AC7F6B"/>
    <w:rsid w:val="00AD01C8"/>
    <w:rsid w:val="00AD1A07"/>
    <w:rsid w:val="00AD233D"/>
    <w:rsid w:val="00AD3598"/>
    <w:rsid w:val="00AD4DE9"/>
    <w:rsid w:val="00AD52A0"/>
    <w:rsid w:val="00AD542C"/>
    <w:rsid w:val="00AE1760"/>
    <w:rsid w:val="00AE1B50"/>
    <w:rsid w:val="00AE2CE9"/>
    <w:rsid w:val="00AE3899"/>
    <w:rsid w:val="00AE4357"/>
    <w:rsid w:val="00AE4939"/>
    <w:rsid w:val="00AE7BDC"/>
    <w:rsid w:val="00AF2248"/>
    <w:rsid w:val="00AF4191"/>
    <w:rsid w:val="00AF4CE5"/>
    <w:rsid w:val="00AF5C3C"/>
    <w:rsid w:val="00AF6201"/>
    <w:rsid w:val="00AF71B7"/>
    <w:rsid w:val="00AF7208"/>
    <w:rsid w:val="00B010B8"/>
    <w:rsid w:val="00B01DC4"/>
    <w:rsid w:val="00B024AB"/>
    <w:rsid w:val="00B04952"/>
    <w:rsid w:val="00B05A76"/>
    <w:rsid w:val="00B068DF"/>
    <w:rsid w:val="00B07190"/>
    <w:rsid w:val="00B07399"/>
    <w:rsid w:val="00B075F2"/>
    <w:rsid w:val="00B106EC"/>
    <w:rsid w:val="00B1120E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BA9"/>
    <w:rsid w:val="00B2196C"/>
    <w:rsid w:val="00B21AA5"/>
    <w:rsid w:val="00B24666"/>
    <w:rsid w:val="00B24C00"/>
    <w:rsid w:val="00B31336"/>
    <w:rsid w:val="00B3141F"/>
    <w:rsid w:val="00B3366A"/>
    <w:rsid w:val="00B340C3"/>
    <w:rsid w:val="00B4184D"/>
    <w:rsid w:val="00B42BD5"/>
    <w:rsid w:val="00B43052"/>
    <w:rsid w:val="00B45886"/>
    <w:rsid w:val="00B45EAF"/>
    <w:rsid w:val="00B5107E"/>
    <w:rsid w:val="00B51EB6"/>
    <w:rsid w:val="00B54E2D"/>
    <w:rsid w:val="00B55DE6"/>
    <w:rsid w:val="00B57303"/>
    <w:rsid w:val="00B57A29"/>
    <w:rsid w:val="00B61BAC"/>
    <w:rsid w:val="00B63411"/>
    <w:rsid w:val="00B63E17"/>
    <w:rsid w:val="00B6552A"/>
    <w:rsid w:val="00B65693"/>
    <w:rsid w:val="00B65C5B"/>
    <w:rsid w:val="00B65E5F"/>
    <w:rsid w:val="00B66055"/>
    <w:rsid w:val="00B71096"/>
    <w:rsid w:val="00B71652"/>
    <w:rsid w:val="00B72E7C"/>
    <w:rsid w:val="00B73ADA"/>
    <w:rsid w:val="00B74E68"/>
    <w:rsid w:val="00B754AA"/>
    <w:rsid w:val="00B75EE6"/>
    <w:rsid w:val="00B76533"/>
    <w:rsid w:val="00B767EA"/>
    <w:rsid w:val="00B76C5A"/>
    <w:rsid w:val="00B801FC"/>
    <w:rsid w:val="00B81480"/>
    <w:rsid w:val="00B815C9"/>
    <w:rsid w:val="00B82E4B"/>
    <w:rsid w:val="00B83599"/>
    <w:rsid w:val="00B8412D"/>
    <w:rsid w:val="00B85AF2"/>
    <w:rsid w:val="00B8666D"/>
    <w:rsid w:val="00B87802"/>
    <w:rsid w:val="00B87BD8"/>
    <w:rsid w:val="00B9046C"/>
    <w:rsid w:val="00B90E9D"/>
    <w:rsid w:val="00B9174D"/>
    <w:rsid w:val="00B92097"/>
    <w:rsid w:val="00B92853"/>
    <w:rsid w:val="00B946A9"/>
    <w:rsid w:val="00B94E7D"/>
    <w:rsid w:val="00B9555D"/>
    <w:rsid w:val="00B97488"/>
    <w:rsid w:val="00B97AC4"/>
    <w:rsid w:val="00BA0A66"/>
    <w:rsid w:val="00BA0ADA"/>
    <w:rsid w:val="00BA0DE5"/>
    <w:rsid w:val="00BA19D6"/>
    <w:rsid w:val="00BA1FDC"/>
    <w:rsid w:val="00BA2358"/>
    <w:rsid w:val="00BA2EA5"/>
    <w:rsid w:val="00BA6774"/>
    <w:rsid w:val="00BB139B"/>
    <w:rsid w:val="00BB18EE"/>
    <w:rsid w:val="00BB2541"/>
    <w:rsid w:val="00BB2989"/>
    <w:rsid w:val="00BB2C61"/>
    <w:rsid w:val="00BB2F1B"/>
    <w:rsid w:val="00BB323E"/>
    <w:rsid w:val="00BB694B"/>
    <w:rsid w:val="00BB6EA4"/>
    <w:rsid w:val="00BB71BC"/>
    <w:rsid w:val="00BC0E4C"/>
    <w:rsid w:val="00BC0E6E"/>
    <w:rsid w:val="00BC28E6"/>
    <w:rsid w:val="00BC3B3E"/>
    <w:rsid w:val="00BC5221"/>
    <w:rsid w:val="00BC5550"/>
    <w:rsid w:val="00BC557F"/>
    <w:rsid w:val="00BC5631"/>
    <w:rsid w:val="00BC5975"/>
    <w:rsid w:val="00BC6724"/>
    <w:rsid w:val="00BC6ED4"/>
    <w:rsid w:val="00BC7B5B"/>
    <w:rsid w:val="00BD1C51"/>
    <w:rsid w:val="00BD34B2"/>
    <w:rsid w:val="00BD398A"/>
    <w:rsid w:val="00BD499E"/>
    <w:rsid w:val="00BD634D"/>
    <w:rsid w:val="00BD705D"/>
    <w:rsid w:val="00BD795E"/>
    <w:rsid w:val="00BE0260"/>
    <w:rsid w:val="00BE3234"/>
    <w:rsid w:val="00BE3435"/>
    <w:rsid w:val="00BE638B"/>
    <w:rsid w:val="00BE7AEA"/>
    <w:rsid w:val="00BF028A"/>
    <w:rsid w:val="00BF20ED"/>
    <w:rsid w:val="00BF2908"/>
    <w:rsid w:val="00BF3190"/>
    <w:rsid w:val="00BF31D0"/>
    <w:rsid w:val="00BF5FBF"/>
    <w:rsid w:val="00BF612E"/>
    <w:rsid w:val="00C01892"/>
    <w:rsid w:val="00C01B77"/>
    <w:rsid w:val="00C029BD"/>
    <w:rsid w:val="00C02AA0"/>
    <w:rsid w:val="00C036E8"/>
    <w:rsid w:val="00C05049"/>
    <w:rsid w:val="00C05A80"/>
    <w:rsid w:val="00C07D2C"/>
    <w:rsid w:val="00C11953"/>
    <w:rsid w:val="00C12368"/>
    <w:rsid w:val="00C142C4"/>
    <w:rsid w:val="00C142E2"/>
    <w:rsid w:val="00C14E85"/>
    <w:rsid w:val="00C15188"/>
    <w:rsid w:val="00C15F94"/>
    <w:rsid w:val="00C16173"/>
    <w:rsid w:val="00C16B5F"/>
    <w:rsid w:val="00C1752C"/>
    <w:rsid w:val="00C179D9"/>
    <w:rsid w:val="00C20961"/>
    <w:rsid w:val="00C20D97"/>
    <w:rsid w:val="00C21387"/>
    <w:rsid w:val="00C23658"/>
    <w:rsid w:val="00C244E1"/>
    <w:rsid w:val="00C24573"/>
    <w:rsid w:val="00C2470F"/>
    <w:rsid w:val="00C24712"/>
    <w:rsid w:val="00C254D6"/>
    <w:rsid w:val="00C25783"/>
    <w:rsid w:val="00C25DF4"/>
    <w:rsid w:val="00C33C85"/>
    <w:rsid w:val="00C351A7"/>
    <w:rsid w:val="00C3560E"/>
    <w:rsid w:val="00C3567A"/>
    <w:rsid w:val="00C373EF"/>
    <w:rsid w:val="00C374B7"/>
    <w:rsid w:val="00C404BC"/>
    <w:rsid w:val="00C409DF"/>
    <w:rsid w:val="00C43F11"/>
    <w:rsid w:val="00C4476E"/>
    <w:rsid w:val="00C44890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7BF"/>
    <w:rsid w:val="00C54E2B"/>
    <w:rsid w:val="00C55A2E"/>
    <w:rsid w:val="00C5629C"/>
    <w:rsid w:val="00C601CC"/>
    <w:rsid w:val="00C613E0"/>
    <w:rsid w:val="00C61D4D"/>
    <w:rsid w:val="00C62013"/>
    <w:rsid w:val="00C636DF"/>
    <w:rsid w:val="00C63F78"/>
    <w:rsid w:val="00C64F20"/>
    <w:rsid w:val="00C65013"/>
    <w:rsid w:val="00C70BE8"/>
    <w:rsid w:val="00C70E5E"/>
    <w:rsid w:val="00C71974"/>
    <w:rsid w:val="00C72F80"/>
    <w:rsid w:val="00C734C3"/>
    <w:rsid w:val="00C739F7"/>
    <w:rsid w:val="00C74702"/>
    <w:rsid w:val="00C751BA"/>
    <w:rsid w:val="00C755BC"/>
    <w:rsid w:val="00C77DD8"/>
    <w:rsid w:val="00C80228"/>
    <w:rsid w:val="00C80805"/>
    <w:rsid w:val="00C81641"/>
    <w:rsid w:val="00C816E4"/>
    <w:rsid w:val="00C81DA1"/>
    <w:rsid w:val="00C84F91"/>
    <w:rsid w:val="00C87569"/>
    <w:rsid w:val="00C876E5"/>
    <w:rsid w:val="00C900FB"/>
    <w:rsid w:val="00C9178E"/>
    <w:rsid w:val="00C947B3"/>
    <w:rsid w:val="00C94BA4"/>
    <w:rsid w:val="00C95B8E"/>
    <w:rsid w:val="00C96C96"/>
    <w:rsid w:val="00C9764E"/>
    <w:rsid w:val="00CA1F26"/>
    <w:rsid w:val="00CA248A"/>
    <w:rsid w:val="00CA2AF5"/>
    <w:rsid w:val="00CA4F63"/>
    <w:rsid w:val="00CA5205"/>
    <w:rsid w:val="00CA74B3"/>
    <w:rsid w:val="00CA7986"/>
    <w:rsid w:val="00CA7A88"/>
    <w:rsid w:val="00CB0D3C"/>
    <w:rsid w:val="00CB1BE4"/>
    <w:rsid w:val="00CB2AD5"/>
    <w:rsid w:val="00CB2E86"/>
    <w:rsid w:val="00CB4903"/>
    <w:rsid w:val="00CB635B"/>
    <w:rsid w:val="00CB6391"/>
    <w:rsid w:val="00CB6E9A"/>
    <w:rsid w:val="00CB7033"/>
    <w:rsid w:val="00CB7399"/>
    <w:rsid w:val="00CB7697"/>
    <w:rsid w:val="00CB7EDD"/>
    <w:rsid w:val="00CC081C"/>
    <w:rsid w:val="00CC0857"/>
    <w:rsid w:val="00CC17BB"/>
    <w:rsid w:val="00CC1E26"/>
    <w:rsid w:val="00CC276A"/>
    <w:rsid w:val="00CC32D3"/>
    <w:rsid w:val="00CC4C73"/>
    <w:rsid w:val="00CD1320"/>
    <w:rsid w:val="00CD1BCD"/>
    <w:rsid w:val="00CD28CC"/>
    <w:rsid w:val="00CD3354"/>
    <w:rsid w:val="00CD4008"/>
    <w:rsid w:val="00CD48A1"/>
    <w:rsid w:val="00CD693A"/>
    <w:rsid w:val="00CD77EF"/>
    <w:rsid w:val="00CD7961"/>
    <w:rsid w:val="00CD7C0C"/>
    <w:rsid w:val="00CD7F57"/>
    <w:rsid w:val="00CE094D"/>
    <w:rsid w:val="00CE1406"/>
    <w:rsid w:val="00CE1461"/>
    <w:rsid w:val="00CE159F"/>
    <w:rsid w:val="00CE186F"/>
    <w:rsid w:val="00CE1C8E"/>
    <w:rsid w:val="00CE24DB"/>
    <w:rsid w:val="00CE2832"/>
    <w:rsid w:val="00CE6EB5"/>
    <w:rsid w:val="00CF0BCE"/>
    <w:rsid w:val="00CF0E1A"/>
    <w:rsid w:val="00CF22E0"/>
    <w:rsid w:val="00CF3454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5BA3"/>
    <w:rsid w:val="00D05EF2"/>
    <w:rsid w:val="00D061E4"/>
    <w:rsid w:val="00D06E82"/>
    <w:rsid w:val="00D07A51"/>
    <w:rsid w:val="00D1041F"/>
    <w:rsid w:val="00D10B69"/>
    <w:rsid w:val="00D11C38"/>
    <w:rsid w:val="00D125AC"/>
    <w:rsid w:val="00D1373B"/>
    <w:rsid w:val="00D14C40"/>
    <w:rsid w:val="00D15BEF"/>
    <w:rsid w:val="00D16834"/>
    <w:rsid w:val="00D205AD"/>
    <w:rsid w:val="00D22684"/>
    <w:rsid w:val="00D22D53"/>
    <w:rsid w:val="00D22DA1"/>
    <w:rsid w:val="00D23A8B"/>
    <w:rsid w:val="00D24F33"/>
    <w:rsid w:val="00D250F4"/>
    <w:rsid w:val="00D26BA3"/>
    <w:rsid w:val="00D3021A"/>
    <w:rsid w:val="00D319A1"/>
    <w:rsid w:val="00D332B6"/>
    <w:rsid w:val="00D33550"/>
    <w:rsid w:val="00D33EC1"/>
    <w:rsid w:val="00D362F5"/>
    <w:rsid w:val="00D378AA"/>
    <w:rsid w:val="00D40115"/>
    <w:rsid w:val="00D40EDA"/>
    <w:rsid w:val="00D4108C"/>
    <w:rsid w:val="00D414C7"/>
    <w:rsid w:val="00D42309"/>
    <w:rsid w:val="00D42536"/>
    <w:rsid w:val="00D42FE7"/>
    <w:rsid w:val="00D4319A"/>
    <w:rsid w:val="00D44A37"/>
    <w:rsid w:val="00D475AF"/>
    <w:rsid w:val="00D47BF9"/>
    <w:rsid w:val="00D52980"/>
    <w:rsid w:val="00D53347"/>
    <w:rsid w:val="00D541DC"/>
    <w:rsid w:val="00D54251"/>
    <w:rsid w:val="00D54C49"/>
    <w:rsid w:val="00D54FE6"/>
    <w:rsid w:val="00D57379"/>
    <w:rsid w:val="00D60A2A"/>
    <w:rsid w:val="00D61273"/>
    <w:rsid w:val="00D61ED8"/>
    <w:rsid w:val="00D65CE5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5AFE"/>
    <w:rsid w:val="00D76196"/>
    <w:rsid w:val="00D80AA2"/>
    <w:rsid w:val="00D81F55"/>
    <w:rsid w:val="00D8303D"/>
    <w:rsid w:val="00D84320"/>
    <w:rsid w:val="00D85D56"/>
    <w:rsid w:val="00D864E2"/>
    <w:rsid w:val="00D879D8"/>
    <w:rsid w:val="00D9056F"/>
    <w:rsid w:val="00D90D2D"/>
    <w:rsid w:val="00D9111D"/>
    <w:rsid w:val="00D92890"/>
    <w:rsid w:val="00D92DE0"/>
    <w:rsid w:val="00D92EF0"/>
    <w:rsid w:val="00D93495"/>
    <w:rsid w:val="00D93B1C"/>
    <w:rsid w:val="00D945E5"/>
    <w:rsid w:val="00D9517A"/>
    <w:rsid w:val="00D952B4"/>
    <w:rsid w:val="00D953EC"/>
    <w:rsid w:val="00D97799"/>
    <w:rsid w:val="00D97B4D"/>
    <w:rsid w:val="00DA0508"/>
    <w:rsid w:val="00DA18E9"/>
    <w:rsid w:val="00DA1DB6"/>
    <w:rsid w:val="00DA24B0"/>
    <w:rsid w:val="00DA276C"/>
    <w:rsid w:val="00DA6B8B"/>
    <w:rsid w:val="00DA77B6"/>
    <w:rsid w:val="00DA7A0E"/>
    <w:rsid w:val="00DB0017"/>
    <w:rsid w:val="00DB01EF"/>
    <w:rsid w:val="00DB44BB"/>
    <w:rsid w:val="00DB48CF"/>
    <w:rsid w:val="00DB4EDF"/>
    <w:rsid w:val="00DB68B1"/>
    <w:rsid w:val="00DC0744"/>
    <w:rsid w:val="00DC07EE"/>
    <w:rsid w:val="00DC150D"/>
    <w:rsid w:val="00DC2614"/>
    <w:rsid w:val="00DC3B5C"/>
    <w:rsid w:val="00DC47C8"/>
    <w:rsid w:val="00DC4A9C"/>
    <w:rsid w:val="00DC4C8C"/>
    <w:rsid w:val="00DC691C"/>
    <w:rsid w:val="00DC6951"/>
    <w:rsid w:val="00DC6965"/>
    <w:rsid w:val="00DC7833"/>
    <w:rsid w:val="00DC7A91"/>
    <w:rsid w:val="00DC7E6D"/>
    <w:rsid w:val="00DD2421"/>
    <w:rsid w:val="00DD353B"/>
    <w:rsid w:val="00DD4548"/>
    <w:rsid w:val="00DD67B1"/>
    <w:rsid w:val="00DD6EC5"/>
    <w:rsid w:val="00DD6FFB"/>
    <w:rsid w:val="00DE1980"/>
    <w:rsid w:val="00DE1D88"/>
    <w:rsid w:val="00DE472E"/>
    <w:rsid w:val="00DE5A24"/>
    <w:rsid w:val="00DE5F7C"/>
    <w:rsid w:val="00DE7095"/>
    <w:rsid w:val="00DF0350"/>
    <w:rsid w:val="00DF09EA"/>
    <w:rsid w:val="00DF0A25"/>
    <w:rsid w:val="00DF0DBF"/>
    <w:rsid w:val="00DF1E08"/>
    <w:rsid w:val="00DF2F99"/>
    <w:rsid w:val="00DF3243"/>
    <w:rsid w:val="00DF333D"/>
    <w:rsid w:val="00DF3688"/>
    <w:rsid w:val="00DF43F1"/>
    <w:rsid w:val="00DF687F"/>
    <w:rsid w:val="00DF7350"/>
    <w:rsid w:val="00E00D71"/>
    <w:rsid w:val="00E01006"/>
    <w:rsid w:val="00E018B4"/>
    <w:rsid w:val="00E02FAC"/>
    <w:rsid w:val="00E038E8"/>
    <w:rsid w:val="00E05512"/>
    <w:rsid w:val="00E05945"/>
    <w:rsid w:val="00E05A5E"/>
    <w:rsid w:val="00E06342"/>
    <w:rsid w:val="00E066F3"/>
    <w:rsid w:val="00E066FD"/>
    <w:rsid w:val="00E06A5C"/>
    <w:rsid w:val="00E07225"/>
    <w:rsid w:val="00E0794D"/>
    <w:rsid w:val="00E10770"/>
    <w:rsid w:val="00E10976"/>
    <w:rsid w:val="00E112D7"/>
    <w:rsid w:val="00E1390F"/>
    <w:rsid w:val="00E15A59"/>
    <w:rsid w:val="00E20815"/>
    <w:rsid w:val="00E20A19"/>
    <w:rsid w:val="00E2258A"/>
    <w:rsid w:val="00E23859"/>
    <w:rsid w:val="00E26341"/>
    <w:rsid w:val="00E26AC7"/>
    <w:rsid w:val="00E26D27"/>
    <w:rsid w:val="00E26E20"/>
    <w:rsid w:val="00E270CE"/>
    <w:rsid w:val="00E2738B"/>
    <w:rsid w:val="00E304A8"/>
    <w:rsid w:val="00E306DA"/>
    <w:rsid w:val="00E30980"/>
    <w:rsid w:val="00E316BA"/>
    <w:rsid w:val="00E3288F"/>
    <w:rsid w:val="00E33811"/>
    <w:rsid w:val="00E3695D"/>
    <w:rsid w:val="00E40170"/>
    <w:rsid w:val="00E404E5"/>
    <w:rsid w:val="00E40B32"/>
    <w:rsid w:val="00E40D86"/>
    <w:rsid w:val="00E42A3B"/>
    <w:rsid w:val="00E42AA9"/>
    <w:rsid w:val="00E432B9"/>
    <w:rsid w:val="00E4480C"/>
    <w:rsid w:val="00E44D77"/>
    <w:rsid w:val="00E45151"/>
    <w:rsid w:val="00E46A68"/>
    <w:rsid w:val="00E46B87"/>
    <w:rsid w:val="00E47F3D"/>
    <w:rsid w:val="00E5021E"/>
    <w:rsid w:val="00E5057D"/>
    <w:rsid w:val="00E50E1A"/>
    <w:rsid w:val="00E52AF7"/>
    <w:rsid w:val="00E5350B"/>
    <w:rsid w:val="00E5380E"/>
    <w:rsid w:val="00E543BD"/>
    <w:rsid w:val="00E5567C"/>
    <w:rsid w:val="00E56C2E"/>
    <w:rsid w:val="00E60539"/>
    <w:rsid w:val="00E605E0"/>
    <w:rsid w:val="00E60F8D"/>
    <w:rsid w:val="00E61735"/>
    <w:rsid w:val="00E618A3"/>
    <w:rsid w:val="00E63075"/>
    <w:rsid w:val="00E6313F"/>
    <w:rsid w:val="00E64AC0"/>
    <w:rsid w:val="00E70CC7"/>
    <w:rsid w:val="00E710EB"/>
    <w:rsid w:val="00E71B41"/>
    <w:rsid w:val="00E74C24"/>
    <w:rsid w:val="00E75E00"/>
    <w:rsid w:val="00E80157"/>
    <w:rsid w:val="00E8200D"/>
    <w:rsid w:val="00E821CA"/>
    <w:rsid w:val="00E833B9"/>
    <w:rsid w:val="00E83F96"/>
    <w:rsid w:val="00E84A64"/>
    <w:rsid w:val="00E84C0F"/>
    <w:rsid w:val="00E852F4"/>
    <w:rsid w:val="00E86BB7"/>
    <w:rsid w:val="00E86BBF"/>
    <w:rsid w:val="00E86E0F"/>
    <w:rsid w:val="00E86E68"/>
    <w:rsid w:val="00E872A5"/>
    <w:rsid w:val="00E92BDB"/>
    <w:rsid w:val="00E94606"/>
    <w:rsid w:val="00E94CFB"/>
    <w:rsid w:val="00E95C74"/>
    <w:rsid w:val="00E961A0"/>
    <w:rsid w:val="00E96A77"/>
    <w:rsid w:val="00EA00A8"/>
    <w:rsid w:val="00EA1B45"/>
    <w:rsid w:val="00EA301A"/>
    <w:rsid w:val="00EA39E4"/>
    <w:rsid w:val="00EA4BAF"/>
    <w:rsid w:val="00EA52D0"/>
    <w:rsid w:val="00EB03D9"/>
    <w:rsid w:val="00EB392E"/>
    <w:rsid w:val="00EB415F"/>
    <w:rsid w:val="00EB536A"/>
    <w:rsid w:val="00EB548A"/>
    <w:rsid w:val="00EB6FBD"/>
    <w:rsid w:val="00EB73B3"/>
    <w:rsid w:val="00EB744B"/>
    <w:rsid w:val="00EB787F"/>
    <w:rsid w:val="00EB7E9B"/>
    <w:rsid w:val="00EB7FDE"/>
    <w:rsid w:val="00EC55B3"/>
    <w:rsid w:val="00EC5D3B"/>
    <w:rsid w:val="00EC6A0D"/>
    <w:rsid w:val="00EC73F6"/>
    <w:rsid w:val="00ED008A"/>
    <w:rsid w:val="00ED024D"/>
    <w:rsid w:val="00ED03F1"/>
    <w:rsid w:val="00ED168F"/>
    <w:rsid w:val="00ED26F2"/>
    <w:rsid w:val="00ED2B36"/>
    <w:rsid w:val="00ED3580"/>
    <w:rsid w:val="00ED4189"/>
    <w:rsid w:val="00ED4563"/>
    <w:rsid w:val="00ED4697"/>
    <w:rsid w:val="00ED5A70"/>
    <w:rsid w:val="00ED5D5E"/>
    <w:rsid w:val="00ED644C"/>
    <w:rsid w:val="00ED6CC7"/>
    <w:rsid w:val="00ED7C9A"/>
    <w:rsid w:val="00ED7DE9"/>
    <w:rsid w:val="00EE19D7"/>
    <w:rsid w:val="00EE4B64"/>
    <w:rsid w:val="00EE5F89"/>
    <w:rsid w:val="00EE6A8E"/>
    <w:rsid w:val="00EE6E8A"/>
    <w:rsid w:val="00EE7BA5"/>
    <w:rsid w:val="00EF0964"/>
    <w:rsid w:val="00EF1763"/>
    <w:rsid w:val="00EF192F"/>
    <w:rsid w:val="00EF1B2A"/>
    <w:rsid w:val="00EF270A"/>
    <w:rsid w:val="00EF27AA"/>
    <w:rsid w:val="00EF27B8"/>
    <w:rsid w:val="00EF30F0"/>
    <w:rsid w:val="00EF3756"/>
    <w:rsid w:val="00EF383B"/>
    <w:rsid w:val="00EF3B3B"/>
    <w:rsid w:val="00EF3F91"/>
    <w:rsid w:val="00EF4FC7"/>
    <w:rsid w:val="00EF5A9C"/>
    <w:rsid w:val="00EF6AE5"/>
    <w:rsid w:val="00EF6B07"/>
    <w:rsid w:val="00F0034C"/>
    <w:rsid w:val="00F0098E"/>
    <w:rsid w:val="00F00AB0"/>
    <w:rsid w:val="00F030E4"/>
    <w:rsid w:val="00F03B68"/>
    <w:rsid w:val="00F05FC2"/>
    <w:rsid w:val="00F064BB"/>
    <w:rsid w:val="00F07DCC"/>
    <w:rsid w:val="00F10010"/>
    <w:rsid w:val="00F124D2"/>
    <w:rsid w:val="00F128C1"/>
    <w:rsid w:val="00F135C1"/>
    <w:rsid w:val="00F1458E"/>
    <w:rsid w:val="00F16BC9"/>
    <w:rsid w:val="00F16DA7"/>
    <w:rsid w:val="00F1795B"/>
    <w:rsid w:val="00F2059C"/>
    <w:rsid w:val="00F235DE"/>
    <w:rsid w:val="00F23B7B"/>
    <w:rsid w:val="00F2443F"/>
    <w:rsid w:val="00F25C59"/>
    <w:rsid w:val="00F27C11"/>
    <w:rsid w:val="00F27CD0"/>
    <w:rsid w:val="00F30E3C"/>
    <w:rsid w:val="00F318A5"/>
    <w:rsid w:val="00F31E92"/>
    <w:rsid w:val="00F332B0"/>
    <w:rsid w:val="00F3335E"/>
    <w:rsid w:val="00F33435"/>
    <w:rsid w:val="00F364EA"/>
    <w:rsid w:val="00F37973"/>
    <w:rsid w:val="00F40B0E"/>
    <w:rsid w:val="00F41EEA"/>
    <w:rsid w:val="00F42F57"/>
    <w:rsid w:val="00F4441B"/>
    <w:rsid w:val="00F45993"/>
    <w:rsid w:val="00F46FBB"/>
    <w:rsid w:val="00F47230"/>
    <w:rsid w:val="00F525F8"/>
    <w:rsid w:val="00F52EC3"/>
    <w:rsid w:val="00F5528E"/>
    <w:rsid w:val="00F56A3F"/>
    <w:rsid w:val="00F57F84"/>
    <w:rsid w:val="00F600EB"/>
    <w:rsid w:val="00F62808"/>
    <w:rsid w:val="00F62CAF"/>
    <w:rsid w:val="00F62CD9"/>
    <w:rsid w:val="00F63C42"/>
    <w:rsid w:val="00F64478"/>
    <w:rsid w:val="00F64AAF"/>
    <w:rsid w:val="00F651E4"/>
    <w:rsid w:val="00F6623F"/>
    <w:rsid w:val="00F667B5"/>
    <w:rsid w:val="00F66FC0"/>
    <w:rsid w:val="00F673A1"/>
    <w:rsid w:val="00F7015C"/>
    <w:rsid w:val="00F701A6"/>
    <w:rsid w:val="00F704D2"/>
    <w:rsid w:val="00F70EC8"/>
    <w:rsid w:val="00F70F9B"/>
    <w:rsid w:val="00F71F94"/>
    <w:rsid w:val="00F74318"/>
    <w:rsid w:val="00F75196"/>
    <w:rsid w:val="00F754CC"/>
    <w:rsid w:val="00F7773E"/>
    <w:rsid w:val="00F82AC9"/>
    <w:rsid w:val="00F83DF6"/>
    <w:rsid w:val="00F84073"/>
    <w:rsid w:val="00F84141"/>
    <w:rsid w:val="00F844B6"/>
    <w:rsid w:val="00F853FC"/>
    <w:rsid w:val="00F85820"/>
    <w:rsid w:val="00F85E2D"/>
    <w:rsid w:val="00F86CC1"/>
    <w:rsid w:val="00F86F49"/>
    <w:rsid w:val="00F8764E"/>
    <w:rsid w:val="00F87C16"/>
    <w:rsid w:val="00F908EE"/>
    <w:rsid w:val="00F90AC6"/>
    <w:rsid w:val="00F90FB2"/>
    <w:rsid w:val="00F91952"/>
    <w:rsid w:val="00F91FA2"/>
    <w:rsid w:val="00F9203D"/>
    <w:rsid w:val="00F93B1C"/>
    <w:rsid w:val="00F95902"/>
    <w:rsid w:val="00F95B3C"/>
    <w:rsid w:val="00F96C22"/>
    <w:rsid w:val="00F976B1"/>
    <w:rsid w:val="00F97B5B"/>
    <w:rsid w:val="00FA156C"/>
    <w:rsid w:val="00FA31E2"/>
    <w:rsid w:val="00FA3B15"/>
    <w:rsid w:val="00FA4D46"/>
    <w:rsid w:val="00FA4E4B"/>
    <w:rsid w:val="00FA4F69"/>
    <w:rsid w:val="00FA5580"/>
    <w:rsid w:val="00FA5FA8"/>
    <w:rsid w:val="00FA624B"/>
    <w:rsid w:val="00FA6D11"/>
    <w:rsid w:val="00FA7364"/>
    <w:rsid w:val="00FA748D"/>
    <w:rsid w:val="00FB0BE6"/>
    <w:rsid w:val="00FB2207"/>
    <w:rsid w:val="00FB2273"/>
    <w:rsid w:val="00FB3FB7"/>
    <w:rsid w:val="00FB4717"/>
    <w:rsid w:val="00FB4A8D"/>
    <w:rsid w:val="00FB7719"/>
    <w:rsid w:val="00FB7AEF"/>
    <w:rsid w:val="00FC098E"/>
    <w:rsid w:val="00FC32A7"/>
    <w:rsid w:val="00FC45D1"/>
    <w:rsid w:val="00FC5C60"/>
    <w:rsid w:val="00FC77BE"/>
    <w:rsid w:val="00FC7F37"/>
    <w:rsid w:val="00FD1036"/>
    <w:rsid w:val="00FD1247"/>
    <w:rsid w:val="00FD13C6"/>
    <w:rsid w:val="00FD18AB"/>
    <w:rsid w:val="00FD2A81"/>
    <w:rsid w:val="00FD46F6"/>
    <w:rsid w:val="00FD55F9"/>
    <w:rsid w:val="00FD6472"/>
    <w:rsid w:val="00FD6F2E"/>
    <w:rsid w:val="00FE2964"/>
    <w:rsid w:val="00FE2CE8"/>
    <w:rsid w:val="00FE35CE"/>
    <w:rsid w:val="00FE3755"/>
    <w:rsid w:val="00FE45C1"/>
    <w:rsid w:val="00FF156C"/>
    <w:rsid w:val="00FF19D4"/>
    <w:rsid w:val="00FF210F"/>
    <w:rsid w:val="00FF26FE"/>
    <w:rsid w:val="00FF4243"/>
    <w:rsid w:val="00FF59F1"/>
    <w:rsid w:val="00FF5E84"/>
    <w:rsid w:val="00FF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95B657"/>
  <w15:docId w15:val="{E9DF94FF-6E97-4EB6-ADD0-2F819C247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character" w:customStyle="1" w:styleId="ab">
    <w:name w:val="Нижний колонтитул Знак"/>
    <w:basedOn w:val="a1"/>
    <w:link w:val="aa"/>
    <w:uiPriority w:val="99"/>
    <w:rsid w:val="00734385"/>
  </w:style>
  <w:style w:type="character" w:customStyle="1" w:styleId="efabriccolorsname">
    <w:name w:val="efabriccolors_name"/>
    <w:basedOn w:val="a1"/>
    <w:rsid w:val="00FF210F"/>
  </w:style>
  <w:style w:type="character" w:customStyle="1" w:styleId="ecattext">
    <w:name w:val="ecattext"/>
    <w:basedOn w:val="a1"/>
    <w:rsid w:val="00896CB4"/>
  </w:style>
  <w:style w:type="paragraph" w:styleId="af4">
    <w:name w:val="No Spacing"/>
    <w:uiPriority w:val="1"/>
    <w:qFormat/>
    <w:rsid w:val="00F064BB"/>
    <w:pPr>
      <w:ind w:firstLine="851"/>
      <w:jc w:val="both"/>
    </w:pPr>
  </w:style>
  <w:style w:type="paragraph" w:styleId="af5">
    <w:name w:val="Balloon Text"/>
    <w:basedOn w:val="a0"/>
    <w:link w:val="af6"/>
    <w:rsid w:val="00A530D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rsid w:val="00A530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5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25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9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1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4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2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3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9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9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79863">
              <w:marLeft w:val="32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57130">
                      <w:marLeft w:val="109"/>
                      <w:marRight w:val="109"/>
                      <w:marTop w:val="0"/>
                      <w:marBottom w:val="10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9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20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51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26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3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749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130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705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568318">
                                                          <w:marLeft w:val="136"/>
                                                          <w:marRight w:val="136"/>
                                                          <w:marTop w:val="0"/>
                                                          <w:marBottom w:val="13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1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C4D09-B54B-4B18-9805-4A976641A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28</cp:revision>
  <cp:lastPrinted>2019-10-28T13:27:00Z</cp:lastPrinted>
  <dcterms:created xsi:type="dcterms:W3CDTF">2018-09-14T07:32:00Z</dcterms:created>
  <dcterms:modified xsi:type="dcterms:W3CDTF">2020-05-22T05:09:00Z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